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07FBB" w14:textId="77777777" w:rsidR="00E1345A" w:rsidRDefault="00E1345A" w:rsidP="00E1345A">
      <w:pPr>
        <w:pStyle w:val="VZ11nadpis"/>
        <w:tabs>
          <w:tab w:val="left" w:pos="708"/>
        </w:tabs>
        <w:spacing w:before="0"/>
        <w:ind w:left="0" w:firstLine="0"/>
        <w:jc w:val="both"/>
        <w:rPr>
          <w:rFonts w:ascii="Times New Roman" w:hAnsi="Times New Roman" w:cs="Times New Roman"/>
          <w:b w:val="0"/>
          <w:i w:val="0"/>
        </w:rPr>
      </w:pPr>
    </w:p>
    <w:p w14:paraId="0B1039D4" w14:textId="5543FE9C" w:rsidR="006F55F7" w:rsidRPr="00244B81" w:rsidRDefault="006F55F7" w:rsidP="006F55F7">
      <w:pPr>
        <w:jc w:val="both"/>
        <w:rPr>
          <w:i/>
          <w:sz w:val="22"/>
          <w:szCs w:val="22"/>
        </w:rPr>
      </w:pPr>
      <w:r w:rsidRPr="00244B81">
        <w:rPr>
          <w:i/>
          <w:sz w:val="22"/>
          <w:szCs w:val="22"/>
        </w:rPr>
        <w:t xml:space="preserve">Příloha č. </w:t>
      </w:r>
      <w:r>
        <w:rPr>
          <w:i/>
          <w:sz w:val="22"/>
          <w:szCs w:val="22"/>
        </w:rPr>
        <w:t>1</w:t>
      </w:r>
      <w:ins w:id="0" w:author="Kolarčíková Eva, Ing." w:date="2026-02-16T13:56:00Z" w16du:dateUtc="2026-02-16T12:56:00Z">
        <w:r w:rsidR="00196620">
          <w:rPr>
            <w:i/>
            <w:sz w:val="22"/>
            <w:szCs w:val="22"/>
          </w:rPr>
          <w:t>1</w:t>
        </w:r>
      </w:ins>
      <w:del w:id="1" w:author="Kolarčíková Eva, Ing." w:date="2026-02-16T13:56:00Z" w16du:dateUtc="2026-02-16T12:56:00Z">
        <w:r w:rsidDel="00196620">
          <w:rPr>
            <w:i/>
            <w:sz w:val="22"/>
            <w:szCs w:val="22"/>
          </w:rPr>
          <w:delText>0</w:delText>
        </w:r>
      </w:del>
      <w:r w:rsidRPr="00244B81">
        <w:rPr>
          <w:i/>
          <w:sz w:val="22"/>
          <w:szCs w:val="22"/>
        </w:rPr>
        <w:t xml:space="preserve"> ZD – Požadavky na elektronickou komu</w:t>
      </w:r>
      <w:r>
        <w:rPr>
          <w:i/>
          <w:sz w:val="22"/>
          <w:szCs w:val="22"/>
        </w:rPr>
        <w:t>n</w:t>
      </w:r>
      <w:r w:rsidRPr="00244B81">
        <w:rPr>
          <w:i/>
          <w:sz w:val="22"/>
          <w:szCs w:val="22"/>
        </w:rPr>
        <w:t>ikaci</w:t>
      </w:r>
    </w:p>
    <w:p w14:paraId="0887354A" w14:textId="77777777" w:rsidR="006F55F7" w:rsidRPr="009F574B" w:rsidRDefault="006F55F7" w:rsidP="006F55F7">
      <w:pPr>
        <w:pStyle w:val="VZ11nadpis"/>
        <w:tabs>
          <w:tab w:val="left" w:pos="708"/>
        </w:tabs>
        <w:spacing w:before="0"/>
        <w:ind w:left="0" w:firstLine="0"/>
        <w:jc w:val="both"/>
        <w:rPr>
          <w:i w:val="0"/>
        </w:rPr>
      </w:pPr>
    </w:p>
    <w:p w14:paraId="4613FEFF" w14:textId="77777777" w:rsidR="006F55F7" w:rsidRPr="00636D0C" w:rsidRDefault="006F55F7" w:rsidP="006F55F7">
      <w:pPr>
        <w:shd w:val="clear" w:color="auto" w:fill="FFCC99"/>
        <w:jc w:val="center"/>
        <w:rPr>
          <w:sz w:val="28"/>
          <w:szCs w:val="28"/>
        </w:rPr>
      </w:pPr>
      <w:r w:rsidRPr="00636D0C">
        <w:rPr>
          <w:sz w:val="28"/>
          <w:szCs w:val="28"/>
        </w:rPr>
        <w:t xml:space="preserve">POŽADAVKY NA ELEKTRONICKOU KOMUNIKACI </w:t>
      </w:r>
    </w:p>
    <w:p w14:paraId="082A4F70" w14:textId="77777777" w:rsidR="006F55F7" w:rsidRDefault="006F55F7" w:rsidP="006F55F7"/>
    <w:p w14:paraId="5A362426" w14:textId="77777777" w:rsidR="006F55F7" w:rsidRDefault="006F55F7" w:rsidP="006F55F7"/>
    <w:p w14:paraId="6A15A2F0" w14:textId="77777777" w:rsidR="006F55F7" w:rsidRPr="006A3013" w:rsidRDefault="006F55F7" w:rsidP="006F55F7">
      <w:pPr>
        <w:rPr>
          <w:b/>
        </w:rPr>
      </w:pPr>
      <w:r w:rsidRPr="006A3013">
        <w:rPr>
          <w:b/>
        </w:rPr>
        <w:t>Obsah</w:t>
      </w:r>
    </w:p>
    <w:p w14:paraId="5B18C8EC" w14:textId="77777777" w:rsidR="006F55F7" w:rsidRPr="0010337E" w:rsidRDefault="006F55F7" w:rsidP="006F55F7"/>
    <w:p w14:paraId="60E0E99D" w14:textId="77777777" w:rsidR="006F55F7" w:rsidRPr="006A3013" w:rsidRDefault="006F55F7" w:rsidP="006F55F7">
      <w:pPr>
        <w:pStyle w:val="Obsah1"/>
        <w:rPr>
          <w:rFonts w:ascii="Times New Roman" w:eastAsiaTheme="minorEastAsia" w:hAnsi="Times New Roman" w:cstheme="minorBidi"/>
          <w:b w:val="0"/>
          <w:noProof/>
          <w:sz w:val="20"/>
          <w:szCs w:val="20"/>
        </w:rPr>
      </w:pPr>
      <w:r>
        <w:fldChar w:fldCharType="begin"/>
      </w:r>
      <w:r>
        <w:instrText xml:space="preserve"> TOC \h \z \u \t "Nadpis 5;1" </w:instrText>
      </w:r>
      <w:r>
        <w:fldChar w:fldCharType="separate"/>
      </w:r>
      <w:hyperlink w:anchor="_Toc12614799" w:history="1">
        <w:r w:rsidRPr="006A3013">
          <w:rPr>
            <w:rStyle w:val="Hypertextovodkaz"/>
            <w:rFonts w:ascii="Times New Roman" w:hAnsi="Times New Roman"/>
            <w:b w:val="0"/>
            <w:noProof/>
            <w:sz w:val="20"/>
            <w:szCs w:val="20"/>
          </w:rPr>
          <w:t>1.</w:t>
        </w:r>
        <w:r w:rsidRPr="006A3013">
          <w:rPr>
            <w:rFonts w:ascii="Times New Roman" w:eastAsiaTheme="minorEastAsia" w:hAnsi="Times New Roman" w:cstheme="minorBidi"/>
            <w:b w:val="0"/>
            <w:noProof/>
            <w:sz w:val="20"/>
            <w:szCs w:val="20"/>
          </w:rPr>
          <w:tab/>
        </w:r>
        <w:r w:rsidRPr="006A3013">
          <w:rPr>
            <w:rStyle w:val="Hypertextovodkaz"/>
            <w:rFonts w:ascii="Times New Roman" w:hAnsi="Times New Roman"/>
            <w:b w:val="0"/>
            <w:noProof/>
            <w:sz w:val="20"/>
            <w:szCs w:val="20"/>
          </w:rPr>
          <w:t>Komunikace mezi zadavatelem a účastníky…………………………………….</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_Toc12614799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2</w:t>
        </w:r>
        <w:r w:rsidRPr="006A3013">
          <w:rPr>
            <w:rFonts w:ascii="Times New Roman" w:hAnsi="Times New Roman"/>
            <w:b w:val="0"/>
            <w:noProof/>
            <w:webHidden/>
            <w:sz w:val="20"/>
            <w:szCs w:val="20"/>
          </w:rPr>
          <w:fldChar w:fldCharType="end"/>
        </w:r>
      </w:hyperlink>
    </w:p>
    <w:p w14:paraId="2F6F0ABF" w14:textId="77777777" w:rsidR="006F55F7" w:rsidRPr="006A3013" w:rsidRDefault="006F55F7" w:rsidP="006F55F7">
      <w:pPr>
        <w:pStyle w:val="Obsah1"/>
        <w:rPr>
          <w:rFonts w:ascii="Times New Roman" w:eastAsiaTheme="minorEastAsia" w:hAnsi="Times New Roman" w:cstheme="minorBidi"/>
          <w:b w:val="0"/>
          <w:noProof/>
          <w:sz w:val="20"/>
          <w:szCs w:val="20"/>
        </w:rPr>
      </w:pPr>
      <w:hyperlink w:anchor="_Toc12614800" w:history="1">
        <w:r w:rsidRPr="006A3013">
          <w:rPr>
            <w:rStyle w:val="Hypertextovodkaz"/>
            <w:rFonts w:ascii="Times New Roman" w:hAnsi="Times New Roman"/>
            <w:b w:val="0"/>
            <w:noProof/>
            <w:sz w:val="20"/>
            <w:szCs w:val="20"/>
          </w:rPr>
          <w:t>2.</w:t>
        </w:r>
        <w:r w:rsidRPr="006A3013">
          <w:rPr>
            <w:rFonts w:ascii="Times New Roman" w:eastAsiaTheme="minorEastAsia" w:hAnsi="Times New Roman" w:cstheme="minorBidi"/>
            <w:b w:val="0"/>
            <w:noProof/>
            <w:sz w:val="20"/>
            <w:szCs w:val="20"/>
          </w:rPr>
          <w:tab/>
        </w:r>
        <w:r w:rsidRPr="006A3013">
          <w:rPr>
            <w:rStyle w:val="Hypertextovodkaz"/>
            <w:rFonts w:ascii="Times New Roman" w:hAnsi="Times New Roman"/>
            <w:b w:val="0"/>
            <w:noProof/>
            <w:sz w:val="20"/>
            <w:szCs w:val="20"/>
          </w:rPr>
          <w:t>Registrace……………………………………………………………………………………..</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_Toc12614800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3</w:t>
        </w:r>
        <w:r w:rsidRPr="006A3013">
          <w:rPr>
            <w:rFonts w:ascii="Times New Roman" w:hAnsi="Times New Roman"/>
            <w:b w:val="0"/>
            <w:noProof/>
            <w:webHidden/>
            <w:sz w:val="20"/>
            <w:szCs w:val="20"/>
          </w:rPr>
          <w:fldChar w:fldCharType="end"/>
        </w:r>
      </w:hyperlink>
    </w:p>
    <w:p w14:paraId="51FC0BA4" w14:textId="77777777" w:rsidR="006F55F7" w:rsidRPr="006A3013" w:rsidRDefault="006F55F7" w:rsidP="006F55F7">
      <w:pPr>
        <w:pStyle w:val="Obsah1"/>
        <w:rPr>
          <w:rFonts w:ascii="Times New Roman" w:eastAsiaTheme="minorEastAsia" w:hAnsi="Times New Roman" w:cstheme="minorBidi"/>
          <w:b w:val="0"/>
          <w:noProof/>
          <w:sz w:val="20"/>
          <w:szCs w:val="20"/>
        </w:rPr>
      </w:pPr>
      <w:hyperlink w:anchor="_Toc12614801" w:history="1">
        <w:r w:rsidRPr="006A3013">
          <w:rPr>
            <w:rStyle w:val="Hypertextovodkaz"/>
            <w:rFonts w:ascii="Times New Roman" w:hAnsi="Times New Roman"/>
            <w:b w:val="0"/>
            <w:noProof/>
            <w:sz w:val="20"/>
            <w:szCs w:val="20"/>
          </w:rPr>
          <w:t>3.</w:t>
        </w:r>
        <w:r w:rsidRPr="006A3013">
          <w:rPr>
            <w:rFonts w:ascii="Times New Roman" w:eastAsiaTheme="minorEastAsia" w:hAnsi="Times New Roman" w:cstheme="minorBidi"/>
            <w:b w:val="0"/>
            <w:noProof/>
            <w:sz w:val="20"/>
            <w:szCs w:val="20"/>
          </w:rPr>
          <w:tab/>
        </w:r>
        <w:r>
          <w:rPr>
            <w:rStyle w:val="Hypertextovodkaz"/>
            <w:rFonts w:ascii="Times New Roman" w:hAnsi="Times New Roman"/>
            <w:b w:val="0"/>
            <w:noProof/>
            <w:sz w:val="20"/>
            <w:szCs w:val="20"/>
          </w:rPr>
          <w:t>Elektronické podání nabídky ve veřejné zakázce</w:t>
        </w:r>
        <w:r w:rsidRPr="006A3013">
          <w:rPr>
            <w:rStyle w:val="Hypertextovodkaz"/>
            <w:rFonts w:ascii="Times New Roman" w:hAnsi="Times New Roman"/>
            <w:b w:val="0"/>
            <w:noProof/>
            <w:sz w:val="20"/>
            <w:szCs w:val="20"/>
          </w:rPr>
          <w:t xml:space="preserve"> mimo DNS…</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_Toc12614801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4</w:t>
        </w:r>
        <w:r w:rsidRPr="006A3013">
          <w:rPr>
            <w:rFonts w:ascii="Times New Roman" w:hAnsi="Times New Roman"/>
            <w:b w:val="0"/>
            <w:noProof/>
            <w:webHidden/>
            <w:sz w:val="20"/>
            <w:szCs w:val="20"/>
          </w:rPr>
          <w:fldChar w:fldCharType="end"/>
        </w:r>
      </w:hyperlink>
    </w:p>
    <w:p w14:paraId="4D576CA4" w14:textId="77777777" w:rsidR="006F55F7" w:rsidRPr="006A3013" w:rsidRDefault="006F55F7" w:rsidP="006F55F7">
      <w:pPr>
        <w:pStyle w:val="Obsah1"/>
        <w:rPr>
          <w:rFonts w:ascii="Times New Roman" w:eastAsiaTheme="minorEastAsia" w:hAnsi="Times New Roman" w:cstheme="minorBidi"/>
          <w:b w:val="0"/>
          <w:noProof/>
          <w:sz w:val="20"/>
          <w:szCs w:val="20"/>
        </w:rPr>
      </w:pPr>
      <w:hyperlink w:anchor="_Toc12614802" w:history="1">
        <w:r>
          <w:rPr>
            <w:rStyle w:val="Hypertextovodkaz"/>
            <w:rFonts w:ascii="Times New Roman" w:hAnsi="Times New Roman"/>
            <w:b w:val="0"/>
            <w:noProof/>
            <w:sz w:val="20"/>
            <w:szCs w:val="20"/>
          </w:rPr>
          <w:t>4.     Podání žádosti</w:t>
        </w:r>
        <w:r w:rsidRPr="006A3013">
          <w:rPr>
            <w:rStyle w:val="Hypertextovodkaz"/>
            <w:rFonts w:ascii="Times New Roman" w:hAnsi="Times New Roman"/>
            <w:b w:val="0"/>
            <w:noProof/>
            <w:sz w:val="20"/>
            <w:szCs w:val="20"/>
          </w:rPr>
          <w:t xml:space="preserve"> o účast v dosud nezavedeném DNS………………………...</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_Toc12614802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5</w:t>
        </w:r>
        <w:r w:rsidRPr="006A3013">
          <w:rPr>
            <w:rFonts w:ascii="Times New Roman" w:hAnsi="Times New Roman"/>
            <w:b w:val="0"/>
            <w:noProof/>
            <w:webHidden/>
            <w:sz w:val="20"/>
            <w:szCs w:val="20"/>
          </w:rPr>
          <w:fldChar w:fldCharType="end"/>
        </w:r>
      </w:hyperlink>
    </w:p>
    <w:p w14:paraId="2DEFB628" w14:textId="77777777" w:rsidR="006F55F7" w:rsidRPr="006A3013" w:rsidRDefault="006F55F7" w:rsidP="006F55F7">
      <w:pPr>
        <w:pStyle w:val="Obsah1"/>
        <w:rPr>
          <w:rFonts w:ascii="Times New Roman" w:eastAsiaTheme="minorEastAsia" w:hAnsi="Times New Roman" w:cstheme="minorBidi"/>
          <w:b w:val="0"/>
          <w:noProof/>
          <w:sz w:val="20"/>
          <w:szCs w:val="20"/>
        </w:rPr>
      </w:pPr>
      <w:hyperlink w:anchor="_Toc12614803" w:history="1">
        <w:r w:rsidRPr="006A3013">
          <w:rPr>
            <w:rStyle w:val="Hypertextovodkaz"/>
            <w:rFonts w:ascii="Times New Roman" w:hAnsi="Times New Roman"/>
            <w:b w:val="0"/>
            <w:noProof/>
            <w:sz w:val="20"/>
            <w:szCs w:val="20"/>
          </w:rPr>
          <w:t>5.</w:t>
        </w:r>
        <w:r w:rsidRPr="006A3013">
          <w:rPr>
            <w:rFonts w:ascii="Times New Roman" w:eastAsiaTheme="minorEastAsia" w:hAnsi="Times New Roman" w:cstheme="minorBidi"/>
            <w:b w:val="0"/>
            <w:noProof/>
            <w:sz w:val="20"/>
            <w:szCs w:val="20"/>
          </w:rPr>
          <w:tab/>
        </w:r>
        <w:r>
          <w:rPr>
            <w:rStyle w:val="Hypertextovodkaz"/>
            <w:rFonts w:ascii="Times New Roman" w:hAnsi="Times New Roman"/>
            <w:b w:val="0"/>
            <w:noProof/>
            <w:sz w:val="20"/>
            <w:szCs w:val="20"/>
          </w:rPr>
          <w:t>Podání žádosti</w:t>
        </w:r>
        <w:r w:rsidRPr="006A3013">
          <w:rPr>
            <w:rStyle w:val="Hypertextovodkaz"/>
            <w:rFonts w:ascii="Times New Roman" w:hAnsi="Times New Roman"/>
            <w:b w:val="0"/>
            <w:noProof/>
            <w:sz w:val="20"/>
            <w:szCs w:val="20"/>
          </w:rPr>
          <w:t xml:space="preserve"> o účast v již zavedeném DNS…………………………………</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Pr>
            <w:rFonts w:ascii="Times New Roman" w:hAnsi="Times New Roman"/>
            <w:b w:val="0"/>
            <w:noProof/>
            <w:webHidden/>
            <w:sz w:val="20"/>
            <w:szCs w:val="20"/>
          </w:rPr>
          <w:t>6</w:t>
        </w:r>
      </w:hyperlink>
    </w:p>
    <w:p w14:paraId="602BE98E" w14:textId="77777777" w:rsidR="006F55F7" w:rsidRPr="006A3013" w:rsidRDefault="006F55F7" w:rsidP="006F55F7">
      <w:pPr>
        <w:pStyle w:val="Obsah1"/>
        <w:rPr>
          <w:rFonts w:ascii="Times New Roman" w:eastAsiaTheme="minorEastAsia" w:hAnsi="Times New Roman" w:cstheme="minorBidi"/>
          <w:b w:val="0"/>
          <w:noProof/>
          <w:sz w:val="20"/>
          <w:szCs w:val="20"/>
        </w:rPr>
      </w:pPr>
      <w:hyperlink w:anchor="_Toc12614804" w:history="1">
        <w:r w:rsidRPr="006A3013">
          <w:rPr>
            <w:rStyle w:val="Hypertextovodkaz"/>
            <w:rFonts w:ascii="Times New Roman" w:hAnsi="Times New Roman"/>
            <w:b w:val="0"/>
            <w:noProof/>
            <w:sz w:val="20"/>
            <w:szCs w:val="20"/>
          </w:rPr>
          <w:t>6.</w:t>
        </w:r>
        <w:r w:rsidRPr="006A3013">
          <w:rPr>
            <w:rFonts w:ascii="Times New Roman" w:eastAsiaTheme="minorEastAsia" w:hAnsi="Times New Roman" w:cstheme="minorBidi"/>
            <w:b w:val="0"/>
            <w:noProof/>
            <w:sz w:val="20"/>
            <w:szCs w:val="20"/>
          </w:rPr>
          <w:tab/>
        </w:r>
        <w:r>
          <w:rPr>
            <w:rStyle w:val="Hypertextovodkaz"/>
            <w:rFonts w:ascii="Times New Roman" w:hAnsi="Times New Roman"/>
            <w:b w:val="0"/>
            <w:noProof/>
            <w:sz w:val="20"/>
            <w:szCs w:val="20"/>
          </w:rPr>
          <w:t>Podání nabídky v dílčí zakázce</w:t>
        </w:r>
        <w:r w:rsidRPr="006A3013">
          <w:rPr>
            <w:rStyle w:val="Hypertextovodkaz"/>
            <w:rFonts w:ascii="Times New Roman" w:hAnsi="Times New Roman"/>
            <w:b w:val="0"/>
            <w:noProof/>
            <w:sz w:val="20"/>
            <w:szCs w:val="20"/>
          </w:rPr>
          <w:t xml:space="preserve"> DNS (mimo elektronický katalog)………………………………………………………………………………………</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_Toc12614804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7</w:t>
        </w:r>
        <w:r w:rsidRPr="006A3013">
          <w:rPr>
            <w:rFonts w:ascii="Times New Roman" w:hAnsi="Times New Roman"/>
            <w:b w:val="0"/>
            <w:noProof/>
            <w:webHidden/>
            <w:sz w:val="20"/>
            <w:szCs w:val="20"/>
          </w:rPr>
          <w:fldChar w:fldCharType="end"/>
        </w:r>
      </w:hyperlink>
    </w:p>
    <w:p w14:paraId="0FABE24D" w14:textId="77777777" w:rsidR="006F55F7" w:rsidRPr="006A3013" w:rsidRDefault="006F55F7" w:rsidP="006F55F7">
      <w:pPr>
        <w:pStyle w:val="Obsah1"/>
        <w:rPr>
          <w:rStyle w:val="Hypertextovodkaz"/>
          <w:rFonts w:ascii="Times New Roman" w:hAnsi="Times New Roman"/>
          <w:b w:val="0"/>
          <w:noProof/>
          <w:sz w:val="20"/>
          <w:szCs w:val="20"/>
        </w:rPr>
      </w:pPr>
      <w:hyperlink w:anchor="_Toc12614805" w:history="1">
        <w:r w:rsidRPr="006A3013">
          <w:rPr>
            <w:rStyle w:val="Hypertextovodkaz"/>
            <w:rFonts w:ascii="Times New Roman" w:hAnsi="Times New Roman"/>
            <w:b w:val="0"/>
            <w:noProof/>
            <w:sz w:val="20"/>
            <w:szCs w:val="20"/>
          </w:rPr>
          <w:t>7.</w:t>
        </w:r>
        <w:r w:rsidRPr="006A3013">
          <w:rPr>
            <w:rFonts w:ascii="Times New Roman" w:eastAsiaTheme="minorEastAsia" w:hAnsi="Times New Roman" w:cstheme="minorBidi"/>
            <w:b w:val="0"/>
            <w:noProof/>
            <w:sz w:val="20"/>
            <w:szCs w:val="20"/>
          </w:rPr>
          <w:tab/>
        </w:r>
        <w:r>
          <w:rPr>
            <w:rStyle w:val="Hypertextovodkaz"/>
            <w:rFonts w:ascii="Times New Roman" w:hAnsi="Times New Roman"/>
            <w:b w:val="0"/>
            <w:noProof/>
            <w:sz w:val="20"/>
            <w:szCs w:val="20"/>
          </w:rPr>
          <w:t>Podání nabídky v dílčí zakázce</w:t>
        </w:r>
        <w:r w:rsidRPr="006A3013">
          <w:rPr>
            <w:rStyle w:val="Hypertextovodkaz"/>
            <w:rFonts w:ascii="Times New Roman" w:hAnsi="Times New Roman"/>
            <w:b w:val="0"/>
            <w:noProof/>
            <w:sz w:val="20"/>
            <w:szCs w:val="20"/>
          </w:rPr>
          <w:t xml:space="preserve"> DNS formou elektronického katalogu………………………………………………………………………………………</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Pr>
            <w:rFonts w:ascii="Times New Roman" w:hAnsi="Times New Roman"/>
            <w:b w:val="0"/>
            <w:noProof/>
            <w:webHidden/>
            <w:sz w:val="20"/>
            <w:szCs w:val="20"/>
          </w:rPr>
          <w:t>7</w:t>
        </w:r>
      </w:hyperlink>
    </w:p>
    <w:p w14:paraId="50156529" w14:textId="77777777" w:rsidR="006F55F7" w:rsidRPr="006A3013" w:rsidRDefault="006F55F7" w:rsidP="006F55F7">
      <w:pPr>
        <w:spacing w:after="200" w:line="276" w:lineRule="auto"/>
        <w:rPr>
          <w:rFonts w:asciiTheme="majorHAnsi" w:hAnsiTheme="majorHAnsi"/>
          <w:b/>
          <w:bCs/>
          <w:caps/>
          <w:noProof/>
          <w:color w:val="0000FF"/>
          <w:sz w:val="20"/>
          <w:szCs w:val="20"/>
          <w:u w:val="single"/>
        </w:rPr>
      </w:pPr>
      <w:r w:rsidRPr="006A3013">
        <w:rPr>
          <w:rStyle w:val="Hypertextovodkaz"/>
          <w:noProof/>
          <w:sz w:val="20"/>
          <w:szCs w:val="20"/>
        </w:rPr>
        <w:br w:type="page"/>
      </w:r>
    </w:p>
    <w:p w14:paraId="5FD6B0C8" w14:textId="77777777" w:rsidR="006F55F7" w:rsidRDefault="006F55F7" w:rsidP="006F55F7">
      <w:pPr>
        <w:pStyle w:val="Nadpis5"/>
      </w:pPr>
      <w:r>
        <w:lastRenderedPageBreak/>
        <w:fldChar w:fldCharType="end"/>
      </w:r>
      <w:r>
        <w:t>K</w:t>
      </w:r>
      <w:r w:rsidRPr="001C2019">
        <w:t xml:space="preserve">omunikace mezi zadavatelem a účastníky </w:t>
      </w:r>
    </w:p>
    <w:p w14:paraId="4A48CF28" w14:textId="77777777" w:rsidR="006F55F7" w:rsidRPr="00C75EDA" w:rsidRDefault="006F55F7" w:rsidP="006F55F7"/>
    <w:p w14:paraId="66401DF3" w14:textId="77777777" w:rsidR="006F55F7" w:rsidRPr="00565A7F" w:rsidRDefault="006F55F7" w:rsidP="006F55F7">
      <w:pPr>
        <w:tabs>
          <w:tab w:val="num" w:pos="284"/>
        </w:tabs>
        <w:spacing w:after="120" w:line="20" w:lineRule="atLeast"/>
        <w:ind w:left="567" w:hanging="567"/>
        <w:jc w:val="both"/>
        <w:rPr>
          <w:sz w:val="22"/>
          <w:szCs w:val="22"/>
        </w:rPr>
      </w:pPr>
      <w:r w:rsidRPr="00565A7F">
        <w:rPr>
          <w:sz w:val="22"/>
          <w:szCs w:val="22"/>
        </w:rPr>
        <w:t xml:space="preserve">1.1   </w:t>
      </w:r>
      <w:r w:rsidRPr="00565A7F">
        <w:rPr>
          <w:sz w:val="22"/>
          <w:szCs w:val="22"/>
        </w:rPr>
        <w:tab/>
        <w:t xml:space="preserve">JOSEPHINE je webová aplikace umístěná na doméně </w:t>
      </w:r>
      <w:hyperlink r:id="rId10" w:history="1">
        <w:r w:rsidRPr="00565A7F">
          <w:rPr>
            <w:rStyle w:val="Hypertextovodkaz"/>
            <w:rFonts w:eastAsiaTheme="majorEastAsia"/>
            <w:color w:val="auto"/>
            <w:sz w:val="22"/>
            <w:szCs w:val="22"/>
          </w:rPr>
          <w:t>https://josephine.proebiz.com</w:t>
        </w:r>
      </w:hyperlink>
      <w:r w:rsidRPr="00565A7F">
        <w:rPr>
          <w:sz w:val="22"/>
          <w:szCs w:val="22"/>
        </w:rPr>
        <w:t xml:space="preserve">, která je určena pro elektronickou komunikaci mezi zadavatelem a dodavatelem ve smyslu § 211 zákona 134/2016 Sb. o zadávání veřejných zakázek (dále jen „Zákona“). </w:t>
      </w:r>
    </w:p>
    <w:p w14:paraId="44C9ED1C"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1.2 </w:t>
      </w:r>
      <w:r w:rsidRPr="00565A7F">
        <w:rPr>
          <w:sz w:val="22"/>
          <w:szCs w:val="22"/>
        </w:rPr>
        <w:tab/>
        <w:t>Zadavatel bude při komunikaci s účastníky postupovat v souladu s ustanovením § 213 Zákona prostř</w:t>
      </w:r>
      <w:r>
        <w:rPr>
          <w:sz w:val="22"/>
          <w:szCs w:val="22"/>
        </w:rPr>
        <w:t>ednictvím komunikačního modulu</w:t>
      </w:r>
      <w:r w:rsidRPr="00565A7F">
        <w:rPr>
          <w:sz w:val="22"/>
          <w:szCs w:val="22"/>
        </w:rPr>
        <w:t xml:space="preserve"> systému JOSEPHINE. </w:t>
      </w:r>
      <w:r>
        <w:rPr>
          <w:sz w:val="22"/>
          <w:szCs w:val="22"/>
        </w:rPr>
        <w:t>Podání nabídky, podá</w:t>
      </w:r>
      <w:r w:rsidRPr="00565A7F">
        <w:rPr>
          <w:sz w:val="22"/>
          <w:szCs w:val="22"/>
        </w:rPr>
        <w:t>ní žádosti o</w:t>
      </w:r>
      <w:r>
        <w:rPr>
          <w:sz w:val="22"/>
          <w:szCs w:val="22"/>
        </w:rPr>
        <w:t> </w:t>
      </w:r>
      <w:r w:rsidRPr="00565A7F">
        <w:rPr>
          <w:sz w:val="22"/>
          <w:szCs w:val="22"/>
        </w:rPr>
        <w:t xml:space="preserve">vysvětlení </w:t>
      </w:r>
      <w:r>
        <w:rPr>
          <w:sz w:val="22"/>
          <w:szCs w:val="22"/>
        </w:rPr>
        <w:t>zadávací dokumentace, doplnění kvalifikace, objasnění nabídky a podání námitky</w:t>
      </w:r>
      <w:r w:rsidRPr="00565A7F">
        <w:rPr>
          <w:sz w:val="22"/>
          <w:szCs w:val="22"/>
        </w:rPr>
        <w:t xml:space="preserve"> zadavateli se bude mezi účastníkem, resp. zájemcem (dále jen „účastníkem“) a zadavatelem realizovat výlučně elektronicky v českém jazyce a způsobem, který zaručí úplnost </w:t>
      </w:r>
      <w:r>
        <w:rPr>
          <w:sz w:val="22"/>
          <w:szCs w:val="22"/>
        </w:rPr>
        <w:t xml:space="preserve">údajů obsažených ve všech dokumentech včetně ochrany </w:t>
      </w:r>
      <w:r w:rsidRPr="00565A7F">
        <w:rPr>
          <w:sz w:val="22"/>
          <w:szCs w:val="22"/>
        </w:rPr>
        <w:t>dů</w:t>
      </w:r>
      <w:r>
        <w:rPr>
          <w:sz w:val="22"/>
          <w:szCs w:val="22"/>
        </w:rPr>
        <w:t>věrných a osobních údajů</w:t>
      </w:r>
      <w:r w:rsidRPr="00565A7F">
        <w:rPr>
          <w:sz w:val="22"/>
          <w:szCs w:val="22"/>
        </w:rPr>
        <w:t xml:space="preserve">. Tento způsob komunikace se týká jakékoliv elektronické komunikace mezi zadavatelem a účastníky, a to včetně </w:t>
      </w:r>
      <w:r>
        <w:rPr>
          <w:sz w:val="22"/>
          <w:szCs w:val="22"/>
        </w:rPr>
        <w:t xml:space="preserve">komunikace </w:t>
      </w:r>
      <w:r w:rsidRPr="00565A7F">
        <w:rPr>
          <w:sz w:val="22"/>
          <w:szCs w:val="22"/>
        </w:rPr>
        <w:t>v Dynamickém ná</w:t>
      </w:r>
      <w:r>
        <w:rPr>
          <w:sz w:val="22"/>
          <w:szCs w:val="22"/>
        </w:rPr>
        <w:t>kupním systému (dále jen „DNS“)</w:t>
      </w:r>
      <w:r w:rsidRPr="00565A7F">
        <w:rPr>
          <w:sz w:val="22"/>
          <w:szCs w:val="22"/>
        </w:rPr>
        <w:t xml:space="preserve">. </w:t>
      </w:r>
    </w:p>
    <w:p w14:paraId="119A325A" w14:textId="77777777" w:rsidR="006F55F7" w:rsidRPr="00565A7F" w:rsidRDefault="006F55F7" w:rsidP="006F55F7">
      <w:pPr>
        <w:tabs>
          <w:tab w:val="num" w:pos="284"/>
        </w:tabs>
        <w:spacing w:after="120" w:line="20" w:lineRule="atLeast"/>
        <w:ind w:left="567" w:hanging="567"/>
        <w:jc w:val="both"/>
        <w:rPr>
          <w:sz w:val="22"/>
          <w:szCs w:val="22"/>
        </w:rPr>
      </w:pPr>
      <w:r w:rsidRPr="00565A7F">
        <w:rPr>
          <w:sz w:val="22"/>
          <w:szCs w:val="22"/>
        </w:rPr>
        <w:t xml:space="preserve">1.3   </w:t>
      </w:r>
      <w:r w:rsidRPr="00565A7F">
        <w:rPr>
          <w:sz w:val="22"/>
          <w:szCs w:val="22"/>
        </w:rPr>
        <w:tab/>
        <w:t xml:space="preserve">Pro bezproblémové používaní systému JOSEPHINE je nutné </w:t>
      </w:r>
      <w:r>
        <w:rPr>
          <w:sz w:val="22"/>
          <w:szCs w:val="22"/>
        </w:rPr>
        <w:t>mít v počítači nainstalovaný</w:t>
      </w:r>
      <w:r w:rsidRPr="00565A7F">
        <w:rPr>
          <w:sz w:val="22"/>
          <w:szCs w:val="22"/>
        </w:rPr>
        <w:t xml:space="preserve"> </w:t>
      </w:r>
      <w:r w:rsidRPr="00070E2A">
        <w:rPr>
          <w:sz w:val="22"/>
          <w:szCs w:val="22"/>
        </w:rPr>
        <w:t>jeden z webových prohlížečů Mozilla Firefox 13.0 a vyšší, Google Chrome nebo Inter</w:t>
      </w:r>
      <w:r>
        <w:rPr>
          <w:sz w:val="22"/>
          <w:szCs w:val="22"/>
        </w:rPr>
        <w:t xml:space="preserve">net Explorer verze 11.0 a vyšší. Dále </w:t>
      </w:r>
      <w:r w:rsidRPr="00070E2A">
        <w:rPr>
          <w:sz w:val="22"/>
          <w:szCs w:val="22"/>
        </w:rPr>
        <w:t xml:space="preserve">je nutné mít nainstalovanou komponentu I.CA </w:t>
      </w:r>
      <w:proofErr w:type="spellStart"/>
      <w:r w:rsidRPr="00070E2A">
        <w:rPr>
          <w:sz w:val="22"/>
          <w:szCs w:val="22"/>
        </w:rPr>
        <w:t>PKIServiceHost</w:t>
      </w:r>
      <w:proofErr w:type="spellEnd"/>
      <w:r w:rsidRPr="00070E2A">
        <w:rPr>
          <w:sz w:val="22"/>
          <w:szCs w:val="22"/>
        </w:rPr>
        <w:t xml:space="preserve"> a příslušné doplňky pro webové prohlížeče Google Chrome a Mozilla Firefox. </w:t>
      </w:r>
      <w:r>
        <w:rPr>
          <w:sz w:val="22"/>
          <w:szCs w:val="22"/>
        </w:rPr>
        <w:t xml:space="preserve">Detailní informace najdete na stránce supportu (odkaz je v patičce stránky systému) nebo přímo na </w:t>
      </w:r>
      <w:proofErr w:type="gramStart"/>
      <w:r>
        <w:rPr>
          <w:sz w:val="22"/>
          <w:szCs w:val="22"/>
        </w:rPr>
        <w:t xml:space="preserve">odkazu  </w:t>
      </w:r>
      <w:r w:rsidRPr="00070E2A">
        <w:rPr>
          <w:sz w:val="22"/>
          <w:szCs w:val="22"/>
        </w:rPr>
        <w:t>https://josephine.proebiz.com/cs/support</w:t>
      </w:r>
      <w:proofErr w:type="gramEnd"/>
      <w:r>
        <w:rPr>
          <w:sz w:val="22"/>
          <w:szCs w:val="22"/>
        </w:rPr>
        <w:t>.</w:t>
      </w:r>
    </w:p>
    <w:p w14:paraId="638A5EBD" w14:textId="77777777" w:rsidR="006F55F7" w:rsidRPr="00565A7F" w:rsidRDefault="006F55F7" w:rsidP="006F55F7">
      <w:pPr>
        <w:tabs>
          <w:tab w:val="num" w:pos="284"/>
        </w:tabs>
        <w:spacing w:after="120" w:line="20" w:lineRule="atLeast"/>
        <w:ind w:left="567" w:hanging="567"/>
        <w:jc w:val="both"/>
        <w:rPr>
          <w:sz w:val="22"/>
          <w:szCs w:val="22"/>
        </w:rPr>
      </w:pPr>
      <w:r w:rsidRPr="00565A7F">
        <w:rPr>
          <w:sz w:val="22"/>
          <w:szCs w:val="22"/>
        </w:rPr>
        <w:t>1.4</w:t>
      </w:r>
      <w:r w:rsidRPr="00565A7F">
        <w:rPr>
          <w:sz w:val="22"/>
          <w:szCs w:val="22"/>
        </w:rPr>
        <w:tab/>
      </w:r>
      <w:r w:rsidRPr="00565A7F">
        <w:rPr>
          <w:sz w:val="22"/>
          <w:szCs w:val="22"/>
        </w:rPr>
        <w:tab/>
        <w:t>Obsahem elektronické komunikace prostředni</w:t>
      </w:r>
      <w:r>
        <w:rPr>
          <w:sz w:val="22"/>
          <w:szCs w:val="22"/>
        </w:rPr>
        <w:t>ctvím systému JOSEPHINE bude podání nabídky, vysvětlení</w:t>
      </w:r>
      <w:r w:rsidRPr="00565A7F">
        <w:rPr>
          <w:sz w:val="22"/>
          <w:szCs w:val="22"/>
        </w:rPr>
        <w:t xml:space="preserve"> </w:t>
      </w:r>
      <w:r>
        <w:rPr>
          <w:sz w:val="22"/>
          <w:szCs w:val="22"/>
        </w:rPr>
        <w:t>zadávací dokumentace, doplnění</w:t>
      </w:r>
      <w:r w:rsidRPr="00565A7F">
        <w:rPr>
          <w:sz w:val="22"/>
          <w:szCs w:val="22"/>
        </w:rPr>
        <w:t xml:space="preserve"> kvalifikace, </w:t>
      </w:r>
      <w:r>
        <w:rPr>
          <w:sz w:val="22"/>
          <w:szCs w:val="22"/>
        </w:rPr>
        <w:t>objasnění nabídky</w:t>
      </w:r>
      <w:r w:rsidRPr="00565A7F">
        <w:rPr>
          <w:sz w:val="22"/>
          <w:szCs w:val="22"/>
        </w:rPr>
        <w:t xml:space="preserve">, </w:t>
      </w:r>
      <w:r>
        <w:rPr>
          <w:sz w:val="22"/>
          <w:szCs w:val="22"/>
        </w:rPr>
        <w:t>podání námitky, podání žádosti o účast v DNS, podání nabídky v dílčí zakázce</w:t>
      </w:r>
      <w:r w:rsidRPr="00565A7F">
        <w:rPr>
          <w:sz w:val="22"/>
          <w:szCs w:val="22"/>
        </w:rPr>
        <w:t xml:space="preserve"> DNS a veškerá komunikace mezi účastníkem zařazeným v DNS a zadavatelem. Výjimku z povinné elektronické komunikace je možné uplatnit v souladu s ustanovením § 211, odst. 3 Zákona (např. zvláštní povaha veřejné zakázky, předložení vzorků, ochrana citlivých informací, aj.). Elektronická komunikace prostřednictvím systému JOSEPHINE se rovněž netýká komunikace s třetí osobou.</w:t>
      </w:r>
      <w:r w:rsidRPr="00565A7F">
        <w:rPr>
          <w:color w:val="FF0000"/>
          <w:sz w:val="22"/>
          <w:szCs w:val="22"/>
        </w:rPr>
        <w:t xml:space="preserve"> </w:t>
      </w:r>
      <w:r w:rsidRPr="00565A7F">
        <w:rPr>
          <w:sz w:val="22"/>
          <w:szCs w:val="22"/>
        </w:rPr>
        <w:t>V případě, že zadavatel rozhodne o možnosti jiného způsobu komunikace než prostřednictvím systému JOSEPHINE, tak v zadávací dokumentaci tuto skutečnost zřetelně uvede.</w:t>
      </w:r>
    </w:p>
    <w:p w14:paraId="4E6173C4"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1.5   </w:t>
      </w:r>
      <w:r w:rsidRPr="00565A7F">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BA310C1"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proofErr w:type="gramStart"/>
      <w:r w:rsidRPr="00565A7F">
        <w:rPr>
          <w:sz w:val="22"/>
          <w:szCs w:val="22"/>
        </w:rPr>
        <w:t xml:space="preserve">1.6  </w:t>
      </w:r>
      <w:r w:rsidRPr="00565A7F">
        <w:rPr>
          <w:sz w:val="22"/>
          <w:szCs w:val="22"/>
        </w:rPr>
        <w:tab/>
      </w:r>
      <w:proofErr w:type="gramEnd"/>
      <w:r w:rsidRPr="00565A7F">
        <w:rPr>
          <w:sz w:val="22"/>
          <w:szCs w:val="22"/>
        </w:rPr>
        <w:t>Pokud je odesílatelem datové zprávy za</w:t>
      </w:r>
      <w:r>
        <w:rPr>
          <w:sz w:val="22"/>
          <w:szCs w:val="22"/>
        </w:rPr>
        <w:t xml:space="preserve">davatel, </w:t>
      </w:r>
      <w:r w:rsidRPr="00565A7F">
        <w:rPr>
          <w:sz w:val="22"/>
          <w:szCs w:val="22"/>
        </w:rPr>
        <w:t xml:space="preserve">účastníkovi </w:t>
      </w:r>
      <w:r>
        <w:rPr>
          <w:sz w:val="22"/>
          <w:szCs w:val="22"/>
        </w:rPr>
        <w:t>bude na jí</w:t>
      </w:r>
      <w:r w:rsidRPr="00565A7F">
        <w:rPr>
          <w:sz w:val="22"/>
          <w:szCs w:val="22"/>
        </w:rPr>
        <w:t>m určený kontaktní e</w:t>
      </w:r>
      <w:r>
        <w:rPr>
          <w:sz w:val="22"/>
          <w:szCs w:val="22"/>
        </w:rPr>
        <w:t>-mail odeslána</w:t>
      </w:r>
      <w:r w:rsidRPr="00565A7F">
        <w:rPr>
          <w:sz w:val="22"/>
          <w:szCs w:val="22"/>
        </w:rPr>
        <w:t xml:space="preserve"> informace o tom, že k předmětné zakázce (resp. k předmětnému DNS) existuje datová zpráva. Účastník se přihlásí do systému a v komunikačním modulu zakázky (resp. DNS) </w:t>
      </w:r>
      <w:r>
        <w:rPr>
          <w:sz w:val="22"/>
          <w:szCs w:val="22"/>
        </w:rPr>
        <w:t>bude mít k dispozici</w:t>
      </w:r>
      <w:r w:rsidRPr="00565A7F">
        <w:rPr>
          <w:sz w:val="22"/>
          <w:szCs w:val="22"/>
        </w:rPr>
        <w:t xml:space="preserve"> obsah datové zprávy. </w:t>
      </w:r>
    </w:p>
    <w:p w14:paraId="09C67AD5"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proofErr w:type="gramStart"/>
      <w:r w:rsidRPr="00565A7F">
        <w:rPr>
          <w:sz w:val="22"/>
          <w:szCs w:val="22"/>
        </w:rPr>
        <w:t xml:space="preserve">1.7  </w:t>
      </w:r>
      <w:r w:rsidRPr="00565A7F">
        <w:rPr>
          <w:sz w:val="22"/>
          <w:szCs w:val="22"/>
        </w:rPr>
        <w:tab/>
      </w:r>
      <w:proofErr w:type="gramEnd"/>
      <w:r w:rsidRPr="00565A7F">
        <w:rPr>
          <w:sz w:val="22"/>
          <w:szCs w:val="22"/>
        </w:rPr>
        <w:t>Pokud je odesílatelem datové zprávy účastník</w:t>
      </w:r>
      <w:r>
        <w:rPr>
          <w:sz w:val="22"/>
          <w:szCs w:val="22"/>
        </w:rPr>
        <w:t xml:space="preserve">, po přihlášení </w:t>
      </w:r>
      <w:r w:rsidRPr="00565A7F">
        <w:rPr>
          <w:sz w:val="22"/>
          <w:szCs w:val="22"/>
        </w:rPr>
        <w:t>do systému JOSEPHINE může prostřednictvím tohoto systému odesílat datové zprávy ve výše uvedeném rozsahu. Účastník si v systému JOSEPHINE může zobrazit celou historii své komunikace se zadavatelem.</w:t>
      </w:r>
    </w:p>
    <w:p w14:paraId="1E62F221" w14:textId="77777777" w:rsidR="006F55F7" w:rsidRDefault="006F55F7" w:rsidP="006F55F7">
      <w:pPr>
        <w:pStyle w:val="Default"/>
        <w:tabs>
          <w:tab w:val="num" w:pos="284"/>
        </w:tabs>
        <w:spacing w:after="120" w:line="20" w:lineRule="atLeast"/>
        <w:ind w:left="567" w:hanging="567"/>
        <w:jc w:val="both"/>
        <w:rPr>
          <w:color w:val="auto"/>
          <w:sz w:val="22"/>
          <w:szCs w:val="22"/>
          <w:lang w:val="cs-CZ"/>
        </w:rPr>
      </w:pPr>
      <w:proofErr w:type="gramStart"/>
      <w:r w:rsidRPr="00565A7F">
        <w:rPr>
          <w:color w:val="auto"/>
          <w:sz w:val="22"/>
          <w:szCs w:val="22"/>
          <w:lang w:val="cs-CZ"/>
        </w:rPr>
        <w:t xml:space="preserve">1.8  </w:t>
      </w:r>
      <w:r w:rsidRPr="00565A7F">
        <w:rPr>
          <w:color w:val="auto"/>
          <w:sz w:val="22"/>
          <w:szCs w:val="22"/>
          <w:lang w:val="cs-CZ"/>
        </w:rPr>
        <w:tab/>
      </w:r>
      <w:proofErr w:type="gramEnd"/>
      <w:r w:rsidRPr="00565A7F">
        <w:rPr>
          <w:color w:val="auto"/>
          <w:sz w:val="22"/>
          <w:szCs w:val="22"/>
          <w:lang w:val="cs-CZ"/>
        </w:rPr>
        <w:t>V případě, že účastník má zájem o zasílání notifikačních e-mailů k veřejné zakázce nebo k DNS</w:t>
      </w:r>
      <w:r>
        <w:rPr>
          <w:color w:val="auto"/>
          <w:sz w:val="22"/>
          <w:szCs w:val="22"/>
          <w:lang w:val="cs-CZ"/>
        </w:rPr>
        <w:t xml:space="preserve">, </w:t>
      </w:r>
      <w:r w:rsidRPr="00565A7F">
        <w:rPr>
          <w:color w:val="auto"/>
          <w:sz w:val="22"/>
          <w:szCs w:val="22"/>
          <w:lang w:val="cs-CZ"/>
        </w:rPr>
        <w:t>zadavatel doporučuje, aby účastník u konkrétní veřejné zakázky (resp. u konkrétního DNS) kliknul na ikonu „ZAJÍMÁ MĚ TO“ (v pravé horní části obrazovky).</w:t>
      </w:r>
    </w:p>
    <w:p w14:paraId="54EFB108" w14:textId="77777777" w:rsidR="006F55F7" w:rsidRDefault="006F55F7" w:rsidP="006F55F7">
      <w:pPr>
        <w:pStyle w:val="Default"/>
        <w:tabs>
          <w:tab w:val="num" w:pos="284"/>
        </w:tabs>
        <w:spacing w:after="120" w:line="20" w:lineRule="atLeast"/>
        <w:ind w:left="567" w:hanging="567"/>
        <w:jc w:val="both"/>
        <w:rPr>
          <w:color w:val="auto"/>
          <w:sz w:val="22"/>
          <w:szCs w:val="22"/>
          <w:lang w:val="cs-CZ"/>
        </w:rPr>
      </w:pPr>
    </w:p>
    <w:p w14:paraId="0A675FF8" w14:textId="77777777" w:rsidR="006F55F7" w:rsidRDefault="006F55F7" w:rsidP="006F55F7">
      <w:pPr>
        <w:pStyle w:val="Default"/>
        <w:tabs>
          <w:tab w:val="num" w:pos="284"/>
        </w:tabs>
        <w:spacing w:after="120" w:line="20" w:lineRule="atLeast"/>
        <w:ind w:left="567" w:hanging="567"/>
        <w:jc w:val="both"/>
        <w:rPr>
          <w:color w:val="auto"/>
          <w:sz w:val="22"/>
          <w:szCs w:val="22"/>
          <w:lang w:val="cs-CZ"/>
        </w:rPr>
      </w:pPr>
    </w:p>
    <w:p w14:paraId="3AD95B53" w14:textId="77777777" w:rsidR="006F55F7" w:rsidRPr="00565A7F" w:rsidRDefault="006F55F7" w:rsidP="006F55F7">
      <w:pPr>
        <w:pStyle w:val="Default"/>
        <w:tabs>
          <w:tab w:val="num" w:pos="284"/>
        </w:tabs>
        <w:spacing w:after="120" w:line="20" w:lineRule="atLeast"/>
        <w:ind w:left="567" w:hanging="567"/>
        <w:jc w:val="both"/>
        <w:rPr>
          <w:color w:val="auto"/>
          <w:sz w:val="22"/>
          <w:szCs w:val="22"/>
          <w:lang w:val="cs-CZ"/>
        </w:rPr>
      </w:pPr>
    </w:p>
    <w:p w14:paraId="3F915BC4" w14:textId="77777777" w:rsidR="006F55F7" w:rsidRDefault="006F55F7" w:rsidP="006F55F7">
      <w:pPr>
        <w:pStyle w:val="Nadpis5"/>
      </w:pPr>
      <w:r w:rsidRPr="0011203E">
        <w:lastRenderedPageBreak/>
        <w:t>Registrace</w:t>
      </w:r>
    </w:p>
    <w:p w14:paraId="467A3529" w14:textId="77777777" w:rsidR="006F55F7" w:rsidRPr="00C75EDA" w:rsidRDefault="006F55F7" w:rsidP="006F55F7"/>
    <w:p w14:paraId="59564042"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2.1</w:t>
      </w:r>
      <w:r w:rsidRPr="00565A7F">
        <w:rPr>
          <w:sz w:val="22"/>
          <w:szCs w:val="22"/>
        </w:rPr>
        <w:tab/>
      </w:r>
      <w:r w:rsidRPr="00565A7F">
        <w:rPr>
          <w:sz w:val="22"/>
          <w:szCs w:val="22"/>
        </w:rPr>
        <w:tab/>
        <w:t xml:space="preserve">Do systému JOSEPHINE se oprávněná osoba účastníka registruje vyplněním registračního formuláře na doméně </w:t>
      </w:r>
      <w:hyperlink r:id="rId11" w:history="1">
        <w:r w:rsidRPr="00565A7F">
          <w:rPr>
            <w:rStyle w:val="Hypertextovodkaz"/>
            <w:rFonts w:eastAsiaTheme="majorEastAsia"/>
            <w:color w:val="auto"/>
            <w:sz w:val="22"/>
            <w:szCs w:val="22"/>
          </w:rPr>
          <w:t>https://josephine.proebiz.com</w:t>
        </w:r>
      </w:hyperlink>
      <w:r w:rsidRPr="00565A7F">
        <w:rPr>
          <w:sz w:val="22"/>
          <w:szCs w:val="22"/>
        </w:rPr>
        <w:t xml:space="preserve">, přičemž </w:t>
      </w:r>
      <w:r>
        <w:rPr>
          <w:sz w:val="22"/>
          <w:szCs w:val="22"/>
        </w:rPr>
        <w:t xml:space="preserve">dále </w:t>
      </w:r>
      <w:r w:rsidRPr="00565A7F">
        <w:rPr>
          <w:sz w:val="22"/>
          <w:szCs w:val="22"/>
        </w:rPr>
        <w:t xml:space="preserve">postupuje způsobem uvedeným ve formuláři. Zadavatel upozorňuje, že </w:t>
      </w:r>
      <w:r w:rsidRPr="00565A7F">
        <w:rPr>
          <w:b/>
          <w:sz w:val="22"/>
          <w:szCs w:val="22"/>
        </w:rPr>
        <w:t>registrace oprávněné osoby a její následné ověření je jednorázovým úkonem</w:t>
      </w:r>
      <w:r w:rsidRPr="00565A7F">
        <w:rPr>
          <w:sz w:val="22"/>
          <w:szCs w:val="22"/>
        </w:rPr>
        <w:t xml:space="preserve"> </w:t>
      </w:r>
      <w:r w:rsidRPr="00565A7F">
        <w:rPr>
          <w:b/>
          <w:sz w:val="22"/>
          <w:szCs w:val="22"/>
        </w:rPr>
        <w:t>a je</w:t>
      </w:r>
      <w:r w:rsidRPr="00565A7F">
        <w:rPr>
          <w:sz w:val="22"/>
          <w:szCs w:val="22"/>
        </w:rPr>
        <w:t xml:space="preserve"> </w:t>
      </w:r>
      <w:r w:rsidRPr="00565A7F">
        <w:rPr>
          <w:b/>
          <w:sz w:val="22"/>
          <w:szCs w:val="22"/>
        </w:rPr>
        <w:t xml:space="preserve">v zájmu účastníka tuto registraci provést v dostatečné lhůtě před provedením jakýchkoliv úkonů v systému JOSEPHINE. </w:t>
      </w:r>
      <w:r w:rsidRPr="00565A7F">
        <w:rPr>
          <w:sz w:val="22"/>
          <w:szCs w:val="22"/>
        </w:rPr>
        <w:t>Účastník bere na vědomí, že ověření oprávněné osoby si může vyžádat trvání po dobu až tří pracovních dnů</w:t>
      </w:r>
      <w:r>
        <w:rPr>
          <w:sz w:val="22"/>
          <w:szCs w:val="22"/>
        </w:rPr>
        <w:t>.</w:t>
      </w:r>
    </w:p>
    <w:p w14:paraId="5CEC001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2.2</w:t>
      </w:r>
      <w:r w:rsidRPr="00565A7F">
        <w:rPr>
          <w:sz w:val="22"/>
          <w:szCs w:val="22"/>
        </w:rPr>
        <w:tab/>
      </w:r>
      <w:r w:rsidRPr="00565A7F">
        <w:rPr>
          <w:sz w:val="22"/>
          <w:szCs w:val="22"/>
        </w:rPr>
        <w:tab/>
        <w:t>V případě, že registrační formulář vyplňuje osoba, která je statutárním orgánem účastníka a která je současně zapsá</w:t>
      </w:r>
      <w:r>
        <w:rPr>
          <w:sz w:val="22"/>
          <w:szCs w:val="22"/>
        </w:rPr>
        <w:t xml:space="preserve">na v obchodním rejstříku, nemusí </w:t>
      </w:r>
      <w:r w:rsidRPr="00565A7F">
        <w:rPr>
          <w:sz w:val="22"/>
          <w:szCs w:val="22"/>
        </w:rPr>
        <w:t>ta</w:t>
      </w:r>
      <w:r>
        <w:rPr>
          <w:sz w:val="22"/>
          <w:szCs w:val="22"/>
        </w:rPr>
        <w:t xml:space="preserve">to osoba </w:t>
      </w:r>
      <w:r w:rsidRPr="00565A7F">
        <w:rPr>
          <w:sz w:val="22"/>
          <w:szCs w:val="22"/>
        </w:rPr>
        <w:t>tuto skutečnost nijak do</w:t>
      </w:r>
      <w:r>
        <w:rPr>
          <w:sz w:val="22"/>
          <w:szCs w:val="22"/>
        </w:rPr>
        <w:t>kladovat a </w:t>
      </w:r>
      <w:r w:rsidRPr="00565A7F">
        <w:rPr>
          <w:sz w:val="22"/>
          <w:szCs w:val="22"/>
        </w:rPr>
        <w:t>po úspěšném ověření může v systému JOSEPHINE provádět jakékoliv úkony.</w:t>
      </w:r>
    </w:p>
    <w:p w14:paraId="64CB48B7"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2.3</w:t>
      </w:r>
      <w:r w:rsidRPr="00565A7F">
        <w:rPr>
          <w:sz w:val="22"/>
          <w:szCs w:val="22"/>
        </w:rPr>
        <w:tab/>
      </w:r>
      <w:r w:rsidRPr="00565A7F">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65B18BB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2.4</w:t>
      </w:r>
      <w:r w:rsidRPr="00565A7F">
        <w:rPr>
          <w:sz w:val="22"/>
          <w:szCs w:val="22"/>
        </w:rPr>
        <w:tab/>
      </w:r>
      <w:r w:rsidRPr="00565A7F">
        <w:rPr>
          <w:sz w:val="22"/>
          <w:szCs w:val="22"/>
        </w:rPr>
        <w:tab/>
        <w:t xml:space="preserve">V případě, že registrační formulář vyplňuje osoba, která nemá oprávnění jednat za organizaci, </w:t>
      </w:r>
      <w:r>
        <w:rPr>
          <w:sz w:val="22"/>
          <w:szCs w:val="22"/>
        </w:rPr>
        <w:t xml:space="preserve">musí být této osobě </w:t>
      </w:r>
      <w:r w:rsidRPr="00565A7F">
        <w:rPr>
          <w:sz w:val="22"/>
          <w:szCs w:val="22"/>
        </w:rPr>
        <w:t>přiděleno oprávnění k provádění elektronických úkonů v syst</w:t>
      </w:r>
      <w:r>
        <w:rPr>
          <w:sz w:val="22"/>
          <w:szCs w:val="22"/>
        </w:rPr>
        <w:t xml:space="preserve">ému JOSEPHINE. Oprávnění je </w:t>
      </w:r>
      <w:r w:rsidRPr="00565A7F">
        <w:rPr>
          <w:sz w:val="22"/>
          <w:szCs w:val="22"/>
        </w:rPr>
        <w:t>přiděleno na základě doložení Plné moci, která je k dispozici v registračním formuláři JOSEPHINE</w:t>
      </w:r>
      <w:r>
        <w:rPr>
          <w:sz w:val="22"/>
          <w:szCs w:val="22"/>
        </w:rPr>
        <w:t>. T</w:t>
      </w:r>
      <w:r w:rsidRPr="00565A7F">
        <w:rPr>
          <w:sz w:val="22"/>
          <w:szCs w:val="22"/>
        </w:rPr>
        <w:t xml:space="preserve">uto Plnou moc si registrující osoba stáhne, </w:t>
      </w:r>
      <w:r>
        <w:rPr>
          <w:sz w:val="22"/>
          <w:szCs w:val="22"/>
        </w:rPr>
        <w:t xml:space="preserve">zajistí její podepsání statutárním zástupcem </w:t>
      </w:r>
      <w:r w:rsidRPr="00565A7F">
        <w:rPr>
          <w:sz w:val="22"/>
          <w:szCs w:val="22"/>
        </w:rPr>
        <w:t>a takto autorizovaný dokument doloží k registračnímu formuláři.</w:t>
      </w:r>
    </w:p>
    <w:p w14:paraId="6748DEC3" w14:textId="77777777" w:rsidR="006F55F7" w:rsidRDefault="006F55F7" w:rsidP="006F55F7">
      <w:pPr>
        <w:tabs>
          <w:tab w:val="num" w:pos="284"/>
        </w:tabs>
        <w:spacing w:after="120"/>
        <w:ind w:left="567" w:hanging="567"/>
        <w:jc w:val="both"/>
        <w:rPr>
          <w:sz w:val="22"/>
          <w:szCs w:val="22"/>
        </w:rPr>
      </w:pPr>
      <w:r w:rsidRPr="00565A7F">
        <w:rPr>
          <w:sz w:val="22"/>
          <w:szCs w:val="22"/>
        </w:rPr>
        <w:t>2.5</w:t>
      </w:r>
      <w:r w:rsidRPr="00565A7F">
        <w:rPr>
          <w:sz w:val="22"/>
          <w:szCs w:val="22"/>
        </w:rPr>
        <w:tab/>
      </w:r>
      <w:r w:rsidRPr="00565A7F">
        <w:rPr>
          <w:sz w:val="22"/>
          <w:szCs w:val="22"/>
        </w:rPr>
        <w:tab/>
        <w:t xml:space="preserve"> K registračnímu formuláři lze externí dokumenty přikládat elektronicky, a to v souladu s platnou legislativou, </w:t>
      </w:r>
      <w:r>
        <w:rPr>
          <w:sz w:val="22"/>
          <w:szCs w:val="22"/>
        </w:rPr>
        <w:t xml:space="preserve">nebo </w:t>
      </w:r>
      <w:r w:rsidRPr="00565A7F">
        <w:rPr>
          <w:sz w:val="22"/>
          <w:szCs w:val="22"/>
        </w:rPr>
        <w:t xml:space="preserve">jejich notářsky ověřené kopie </w:t>
      </w:r>
      <w:r>
        <w:rPr>
          <w:sz w:val="22"/>
          <w:szCs w:val="22"/>
        </w:rPr>
        <w:t xml:space="preserve">lze </w:t>
      </w:r>
      <w:r w:rsidRPr="00565A7F">
        <w:rPr>
          <w:sz w:val="22"/>
          <w:szCs w:val="22"/>
        </w:rPr>
        <w:t>odesílat doporučeně poštou na adresu</w:t>
      </w:r>
      <w:r>
        <w:rPr>
          <w:sz w:val="22"/>
          <w:szCs w:val="22"/>
        </w:rPr>
        <w:t xml:space="preserve"> společnosti</w:t>
      </w:r>
      <w:r w:rsidRPr="00565A7F">
        <w:rPr>
          <w:sz w:val="22"/>
          <w:szCs w:val="22"/>
        </w:rPr>
        <w:t xml:space="preserve"> </w:t>
      </w:r>
      <w:r>
        <w:rPr>
          <w:sz w:val="22"/>
          <w:szCs w:val="22"/>
        </w:rPr>
        <w:t>PROEBIZ s.r.o.</w:t>
      </w:r>
      <w:r w:rsidRPr="00565A7F">
        <w:rPr>
          <w:sz w:val="22"/>
          <w:szCs w:val="22"/>
        </w:rPr>
        <w:t xml:space="preserve">, Masarykovo nám. 33/52, 702 00 Ostrava – Moravská Ostrava. </w:t>
      </w:r>
    </w:p>
    <w:p w14:paraId="7196DA65" w14:textId="77777777" w:rsidR="006F55F7" w:rsidRPr="00565A7F" w:rsidRDefault="006F55F7" w:rsidP="006F55F7">
      <w:pPr>
        <w:tabs>
          <w:tab w:val="num" w:pos="284"/>
        </w:tabs>
        <w:spacing w:after="120"/>
        <w:ind w:left="567" w:hanging="567"/>
        <w:jc w:val="both"/>
        <w:rPr>
          <w:sz w:val="22"/>
          <w:szCs w:val="22"/>
        </w:rPr>
      </w:pPr>
      <w:r>
        <w:rPr>
          <w:sz w:val="22"/>
          <w:szCs w:val="22"/>
        </w:rPr>
        <w:t>2.6</w:t>
      </w:r>
      <w:r>
        <w:rPr>
          <w:sz w:val="22"/>
          <w:szCs w:val="22"/>
        </w:rPr>
        <w:tab/>
      </w:r>
      <w:r>
        <w:rPr>
          <w:sz w:val="22"/>
          <w:szCs w:val="22"/>
        </w:rPr>
        <w:tab/>
      </w:r>
      <w:r w:rsidRPr="00565A7F">
        <w:rPr>
          <w:sz w:val="22"/>
          <w:szCs w:val="22"/>
        </w:rPr>
        <w:t xml:space="preserve">Registrující osoba si </w:t>
      </w:r>
      <w:r>
        <w:rPr>
          <w:sz w:val="22"/>
          <w:szCs w:val="22"/>
        </w:rPr>
        <w:t xml:space="preserve">během registrace </w:t>
      </w:r>
      <w:r w:rsidRPr="00565A7F">
        <w:rPr>
          <w:sz w:val="22"/>
          <w:szCs w:val="22"/>
        </w:rPr>
        <w:t xml:space="preserve">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434542B0" w14:textId="77777777" w:rsidR="006F55F7" w:rsidRPr="00565A7F" w:rsidRDefault="006F55F7" w:rsidP="006F55F7">
      <w:pPr>
        <w:tabs>
          <w:tab w:val="num" w:pos="284"/>
        </w:tabs>
        <w:spacing w:after="120"/>
        <w:ind w:left="567" w:hanging="567"/>
        <w:jc w:val="both"/>
        <w:rPr>
          <w:sz w:val="22"/>
          <w:szCs w:val="22"/>
        </w:rPr>
      </w:pPr>
      <w:r>
        <w:rPr>
          <w:sz w:val="22"/>
          <w:szCs w:val="22"/>
        </w:rPr>
        <w:t>2.7</w:t>
      </w:r>
      <w:r w:rsidRPr="00565A7F">
        <w:rPr>
          <w:sz w:val="22"/>
          <w:szCs w:val="22"/>
        </w:rPr>
        <w:tab/>
      </w:r>
      <w:r w:rsidRPr="00565A7F">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531C264A" w14:textId="77777777" w:rsidR="006F55F7" w:rsidRPr="00565A7F" w:rsidRDefault="006F55F7" w:rsidP="006F55F7">
      <w:pPr>
        <w:tabs>
          <w:tab w:val="num" w:pos="284"/>
        </w:tabs>
        <w:spacing w:after="120"/>
        <w:ind w:left="567" w:hanging="567"/>
        <w:jc w:val="both"/>
        <w:rPr>
          <w:sz w:val="22"/>
          <w:szCs w:val="22"/>
        </w:rPr>
      </w:pPr>
      <w:r>
        <w:rPr>
          <w:sz w:val="22"/>
          <w:szCs w:val="22"/>
        </w:rPr>
        <w:t>2.8</w:t>
      </w:r>
      <w:r w:rsidRPr="00565A7F">
        <w:rPr>
          <w:sz w:val="22"/>
          <w:szCs w:val="22"/>
        </w:rPr>
        <w:tab/>
      </w:r>
      <w:r w:rsidRPr="00565A7F">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79F5C23E" w14:textId="77777777" w:rsidR="006F55F7" w:rsidRPr="00565A7F" w:rsidRDefault="006F55F7" w:rsidP="006F55F7">
      <w:pPr>
        <w:tabs>
          <w:tab w:val="num" w:pos="284"/>
        </w:tabs>
        <w:spacing w:after="120"/>
        <w:ind w:left="567" w:hanging="567"/>
        <w:jc w:val="both"/>
        <w:rPr>
          <w:sz w:val="22"/>
          <w:szCs w:val="22"/>
        </w:rPr>
      </w:pPr>
      <w:r>
        <w:rPr>
          <w:sz w:val="22"/>
          <w:szCs w:val="22"/>
        </w:rPr>
        <w:t>2.9</w:t>
      </w:r>
      <w:r w:rsidRPr="00565A7F">
        <w:rPr>
          <w:sz w:val="22"/>
          <w:szCs w:val="22"/>
        </w:rPr>
        <w:tab/>
      </w:r>
      <w:r w:rsidRPr="00565A7F">
        <w:rPr>
          <w:sz w:val="22"/>
          <w:szCs w:val="22"/>
        </w:rPr>
        <w:tab/>
        <w:t>Po ověření dokumentů bude registrující osobě odeslán e-mail s informací o výsledku ověření a</w:t>
      </w:r>
      <w:r>
        <w:rPr>
          <w:sz w:val="22"/>
          <w:szCs w:val="22"/>
        </w:rPr>
        <w:t> </w:t>
      </w:r>
      <w:r w:rsidRPr="00565A7F">
        <w:rPr>
          <w:sz w:val="22"/>
          <w:szCs w:val="22"/>
        </w:rPr>
        <w:t>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w:t>
      </w:r>
      <w:r>
        <w:rPr>
          <w:sz w:val="22"/>
          <w:szCs w:val="22"/>
        </w:rPr>
        <w:t xml:space="preserve">), bude pro kladnou autentifikaci </w:t>
      </w:r>
      <w:r w:rsidRPr="00565A7F">
        <w:rPr>
          <w:sz w:val="22"/>
          <w:szCs w:val="22"/>
        </w:rPr>
        <w:t xml:space="preserve">vyžadován vzorový dokument Plné moci uvedený v registračním formuláři. Důvodem nepřijetí jiné plné moci k provádění elektronických úkonů v systému </w:t>
      </w:r>
      <w:proofErr w:type="gramStart"/>
      <w:r>
        <w:rPr>
          <w:sz w:val="22"/>
          <w:szCs w:val="22"/>
        </w:rPr>
        <w:lastRenderedPageBreak/>
        <w:t>JOSEPHINE</w:t>
      </w:r>
      <w:proofErr w:type="gramEnd"/>
      <w:r>
        <w:rPr>
          <w:sz w:val="22"/>
          <w:szCs w:val="22"/>
        </w:rPr>
        <w:t xml:space="preserve"> než Plné</w:t>
      </w:r>
      <w:r w:rsidRPr="00565A7F">
        <w:rPr>
          <w:sz w:val="22"/>
          <w:szCs w:val="22"/>
        </w:rPr>
        <w:t xml:space="preserve"> moc</w:t>
      </w:r>
      <w:r>
        <w:rPr>
          <w:sz w:val="22"/>
          <w:szCs w:val="22"/>
        </w:rPr>
        <w:t>i</w:t>
      </w:r>
      <w:r w:rsidRPr="00565A7F">
        <w:rPr>
          <w:sz w:val="22"/>
          <w:szCs w:val="22"/>
        </w:rPr>
        <w:t xml:space="preserve"> u</w:t>
      </w:r>
      <w:r>
        <w:rPr>
          <w:sz w:val="22"/>
          <w:szCs w:val="22"/>
        </w:rPr>
        <w:t>vedené</w:t>
      </w:r>
      <w:r w:rsidRPr="00565A7F">
        <w:rPr>
          <w:sz w:val="22"/>
          <w:szCs w:val="22"/>
        </w:rPr>
        <w:t xml:space="preserve"> ve vzoru u registračního formuláře je skutečnost, že u</w:t>
      </w:r>
      <w:r>
        <w:rPr>
          <w:sz w:val="22"/>
          <w:szCs w:val="22"/>
        </w:rPr>
        <w:t> </w:t>
      </w:r>
      <w:r w:rsidRPr="00565A7F">
        <w:rPr>
          <w:sz w:val="22"/>
          <w:szCs w:val="22"/>
        </w:rPr>
        <w:t xml:space="preserve">individuální plné moci k provádění elektronických úkonů nelze garantovat úplnost rozsahu elektronických úkonů systému ani jejich funkční správnost.   </w:t>
      </w:r>
    </w:p>
    <w:p w14:paraId="6429AACC" w14:textId="77777777" w:rsidR="006F55F7" w:rsidRPr="00565A7F" w:rsidRDefault="006F55F7" w:rsidP="006F55F7">
      <w:pPr>
        <w:pStyle w:val="Default"/>
        <w:spacing w:after="120"/>
        <w:ind w:left="567" w:hanging="567"/>
        <w:jc w:val="both"/>
        <w:rPr>
          <w:rFonts w:cs="Arial"/>
          <w:color w:val="auto"/>
          <w:sz w:val="22"/>
          <w:szCs w:val="22"/>
          <w:lang w:val="cs-CZ"/>
        </w:rPr>
      </w:pPr>
      <w:r>
        <w:rPr>
          <w:color w:val="auto"/>
          <w:sz w:val="22"/>
          <w:szCs w:val="22"/>
          <w:lang w:val="cs-CZ"/>
        </w:rPr>
        <w:t>2.10</w:t>
      </w:r>
      <w:r w:rsidRPr="00565A7F">
        <w:rPr>
          <w:color w:val="auto"/>
          <w:sz w:val="22"/>
          <w:szCs w:val="22"/>
          <w:lang w:val="cs-CZ"/>
        </w:rPr>
        <w:t xml:space="preserve"> </w:t>
      </w:r>
      <w:r w:rsidRPr="00565A7F">
        <w:rPr>
          <w:color w:val="auto"/>
          <w:sz w:val="22"/>
          <w:szCs w:val="22"/>
          <w:lang w:val="cs-CZ"/>
        </w:rPr>
        <w:tab/>
      </w:r>
      <w:r w:rsidRPr="00565A7F">
        <w:rPr>
          <w:rFonts w:cs="Arial"/>
          <w:color w:val="auto"/>
          <w:sz w:val="22"/>
          <w:szCs w:val="22"/>
          <w:lang w:val="cs-CZ"/>
        </w:rPr>
        <w:t>Ověřená osoba účastníka</w:t>
      </w:r>
      <w:r>
        <w:rPr>
          <w:rFonts w:cs="Arial"/>
          <w:color w:val="auto"/>
          <w:sz w:val="22"/>
          <w:szCs w:val="22"/>
          <w:lang w:val="cs-CZ"/>
        </w:rPr>
        <w:t xml:space="preserve"> </w:t>
      </w:r>
      <w:r w:rsidRPr="00565A7F">
        <w:rPr>
          <w:rFonts w:cs="Arial"/>
          <w:color w:val="auto"/>
          <w:sz w:val="22"/>
          <w:szCs w:val="22"/>
          <w:lang w:val="cs-CZ"/>
        </w:rPr>
        <w:t xml:space="preserve">po přihlášení do systému JOSEPHINE zvolí veřejnou zakázku nebo DNS a může začít systém plnohodnotně využívat. </w:t>
      </w:r>
      <w:r w:rsidRPr="00565A7F">
        <w:rPr>
          <w:rFonts w:cs="Arial"/>
          <w:b/>
          <w:color w:val="auto"/>
          <w:sz w:val="22"/>
          <w:szCs w:val="22"/>
          <w:lang w:val="cs-CZ"/>
        </w:rPr>
        <w:t>K úspěšnému přihlášení se do systému</w:t>
      </w:r>
      <w:r w:rsidRPr="00565A7F">
        <w:rPr>
          <w:rFonts w:cs="Arial"/>
          <w:color w:val="auto"/>
          <w:sz w:val="22"/>
          <w:szCs w:val="22"/>
          <w:lang w:val="cs-CZ"/>
        </w:rPr>
        <w:t xml:space="preserve"> </w:t>
      </w:r>
      <w:r w:rsidRPr="00565A7F">
        <w:rPr>
          <w:rFonts w:cs="Arial"/>
          <w:b/>
          <w:color w:val="auto"/>
          <w:sz w:val="22"/>
          <w:szCs w:val="22"/>
          <w:lang w:val="cs-CZ"/>
        </w:rPr>
        <w:t>je nutné použít elektronický podpis,</w:t>
      </w:r>
      <w:r w:rsidRPr="00565A7F">
        <w:rPr>
          <w:rFonts w:cs="Arial"/>
          <w:color w:val="auto"/>
          <w:sz w:val="22"/>
          <w:szCs w:val="22"/>
          <w:lang w:val="cs-CZ"/>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2D8A5211" w14:textId="77777777" w:rsidR="006F55F7" w:rsidRDefault="006F55F7" w:rsidP="006F55F7">
      <w:pPr>
        <w:pStyle w:val="Default"/>
        <w:spacing w:after="120"/>
        <w:ind w:left="567" w:hanging="567"/>
        <w:jc w:val="both"/>
        <w:rPr>
          <w:rFonts w:cs="Arial"/>
          <w:color w:val="auto"/>
          <w:sz w:val="22"/>
          <w:szCs w:val="22"/>
          <w:lang w:val="cs-CZ"/>
        </w:rPr>
      </w:pPr>
      <w:r>
        <w:rPr>
          <w:rFonts w:cs="Arial"/>
          <w:color w:val="auto"/>
          <w:sz w:val="22"/>
          <w:szCs w:val="22"/>
          <w:lang w:val="cs-CZ"/>
        </w:rPr>
        <w:t>2.11</w:t>
      </w:r>
      <w:r w:rsidRPr="00565A7F">
        <w:rPr>
          <w:rFonts w:cs="Arial"/>
          <w:color w:val="auto"/>
          <w:sz w:val="22"/>
          <w:szCs w:val="22"/>
          <w:lang w:val="cs-CZ"/>
        </w:rPr>
        <w:tab/>
        <w:t>Podrobný postup registrace je uveden v systému JOSEPHINE</w:t>
      </w:r>
      <w:r>
        <w:rPr>
          <w:rFonts w:cs="Arial"/>
          <w:color w:val="auto"/>
          <w:sz w:val="22"/>
          <w:szCs w:val="22"/>
          <w:lang w:val="cs-CZ"/>
        </w:rPr>
        <w:t>, a to</w:t>
      </w:r>
      <w:r w:rsidRPr="00565A7F">
        <w:rPr>
          <w:rFonts w:cs="Arial"/>
          <w:color w:val="auto"/>
          <w:sz w:val="22"/>
          <w:szCs w:val="22"/>
          <w:lang w:val="cs-CZ"/>
        </w:rPr>
        <w:t xml:space="preserve"> v prostředí vyp</w:t>
      </w:r>
      <w:r>
        <w:rPr>
          <w:rFonts w:cs="Arial"/>
          <w:color w:val="auto"/>
          <w:sz w:val="22"/>
          <w:szCs w:val="22"/>
          <w:lang w:val="cs-CZ"/>
        </w:rPr>
        <w:t>lňování registračního formuláře. V</w:t>
      </w:r>
      <w:r w:rsidRPr="00565A7F">
        <w:rPr>
          <w:rFonts w:cs="Arial"/>
          <w:color w:val="auto"/>
          <w:sz w:val="22"/>
          <w:szCs w:val="22"/>
          <w:lang w:val="cs-CZ"/>
        </w:rPr>
        <w:t> případě jakýchkoliv nejasností je k dispozici technická podpora poskytovatele, a to v pracovních dnech v čase 08:00-17:00 hod.</w:t>
      </w:r>
    </w:p>
    <w:p w14:paraId="2E7B169E" w14:textId="77777777" w:rsidR="006F55F7" w:rsidRPr="00565A7F" w:rsidRDefault="006F55F7" w:rsidP="006F55F7">
      <w:pPr>
        <w:pStyle w:val="Default"/>
        <w:spacing w:after="120"/>
        <w:ind w:left="567" w:hanging="567"/>
        <w:jc w:val="both"/>
        <w:rPr>
          <w:rFonts w:cs="Arial"/>
          <w:color w:val="auto"/>
          <w:sz w:val="22"/>
          <w:szCs w:val="22"/>
          <w:lang w:val="cs-CZ"/>
        </w:rPr>
      </w:pPr>
      <w:r w:rsidRPr="00565A7F">
        <w:rPr>
          <w:rFonts w:cs="Arial"/>
          <w:color w:val="auto"/>
          <w:sz w:val="22"/>
          <w:szCs w:val="22"/>
          <w:lang w:val="cs-CZ"/>
        </w:rPr>
        <w:t xml:space="preserve"> </w:t>
      </w:r>
    </w:p>
    <w:p w14:paraId="431F66F7" w14:textId="77777777" w:rsidR="006F55F7" w:rsidRDefault="006F55F7" w:rsidP="006F55F7">
      <w:pPr>
        <w:pStyle w:val="Nadpis5"/>
      </w:pPr>
      <w:r>
        <w:t>Elektronické podání</w:t>
      </w:r>
      <w:r w:rsidRPr="0011203E">
        <w:t xml:space="preserve"> na</w:t>
      </w:r>
      <w:r>
        <w:t>bídky ve veřejné zakázce</w:t>
      </w:r>
      <w:r w:rsidRPr="0011203E">
        <w:t xml:space="preserve"> mimo DNS</w:t>
      </w:r>
    </w:p>
    <w:p w14:paraId="26BDFB15" w14:textId="77777777" w:rsidR="006F55F7" w:rsidRPr="00C75EDA" w:rsidRDefault="006F55F7" w:rsidP="006F55F7"/>
    <w:p w14:paraId="615616F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3.1</w:t>
      </w:r>
      <w:r w:rsidRPr="00565A7F">
        <w:rPr>
          <w:sz w:val="22"/>
          <w:szCs w:val="22"/>
        </w:rPr>
        <w:tab/>
      </w:r>
      <w:r w:rsidRPr="00565A7F">
        <w:rPr>
          <w:sz w:val="22"/>
          <w:szCs w:val="22"/>
        </w:rPr>
        <w:tab/>
        <w:t xml:space="preserve">Účastník podává nabídku elektronicky ve smyslu ustanovení § 211, odst. 3 Zákona a vloží ji do systému JOSEPHINE, který je umístěn na webové adrese </w:t>
      </w:r>
      <w:hyperlink r:id="rId12" w:history="1">
        <w:r w:rsidRPr="00565A7F">
          <w:rPr>
            <w:rStyle w:val="Hypertextovodkaz"/>
            <w:rFonts w:eastAsiaTheme="majorEastAsia"/>
            <w:color w:val="auto"/>
            <w:sz w:val="22"/>
            <w:szCs w:val="22"/>
          </w:rPr>
          <w:t>https://josephine.proebiz.com/</w:t>
        </w:r>
      </w:hyperlink>
      <w:r w:rsidRPr="00565A7F">
        <w:rPr>
          <w:rFonts w:eastAsia="Arial,Bold"/>
          <w:sz w:val="22"/>
          <w:szCs w:val="22"/>
        </w:rPr>
        <w:t>.</w:t>
      </w:r>
      <w:r w:rsidRPr="00565A7F">
        <w:rPr>
          <w:sz w:val="22"/>
          <w:szCs w:val="22"/>
        </w:rPr>
        <w:t xml:space="preserve"> </w:t>
      </w:r>
    </w:p>
    <w:p w14:paraId="3EBAEBE0" w14:textId="77777777" w:rsidR="006F55F7" w:rsidRPr="00565A7F" w:rsidRDefault="006F55F7" w:rsidP="006F55F7">
      <w:pPr>
        <w:tabs>
          <w:tab w:val="num" w:pos="284"/>
        </w:tabs>
        <w:spacing w:after="120"/>
        <w:ind w:left="567" w:hanging="567"/>
        <w:jc w:val="both"/>
        <w:rPr>
          <w:sz w:val="22"/>
          <w:szCs w:val="22"/>
        </w:rPr>
      </w:pPr>
      <w:r>
        <w:rPr>
          <w:sz w:val="22"/>
          <w:szCs w:val="22"/>
        </w:rPr>
        <w:t>3.2</w:t>
      </w:r>
      <w:r>
        <w:rPr>
          <w:sz w:val="22"/>
          <w:szCs w:val="22"/>
        </w:rPr>
        <w:tab/>
      </w:r>
      <w:r>
        <w:rPr>
          <w:sz w:val="22"/>
          <w:szCs w:val="22"/>
        </w:rPr>
        <w:tab/>
        <w:t>Podáním</w:t>
      </w:r>
      <w:r w:rsidRPr="00565A7F">
        <w:rPr>
          <w:sz w:val="22"/>
          <w:szCs w:val="22"/>
        </w:rPr>
        <w:t xml:space="preserve"> nabídky se rozumí buď vyplnění nabídkového (elektronického) fo</w:t>
      </w:r>
      <w:r>
        <w:rPr>
          <w:sz w:val="22"/>
          <w:szCs w:val="22"/>
        </w:rPr>
        <w:t>rmuláře se současným podáním</w:t>
      </w:r>
      <w:r w:rsidRPr="00565A7F">
        <w:rPr>
          <w:sz w:val="22"/>
          <w:szCs w:val="22"/>
        </w:rPr>
        <w:t xml:space="preserve"> příslušných dokumentů f</w:t>
      </w:r>
      <w:r>
        <w:rPr>
          <w:sz w:val="22"/>
          <w:szCs w:val="22"/>
        </w:rPr>
        <w:t>ormou příloh nebo pouze podá</w:t>
      </w:r>
      <w:r w:rsidRPr="00565A7F">
        <w:rPr>
          <w:sz w:val="22"/>
          <w:szCs w:val="22"/>
        </w:rPr>
        <w:t>ní příslu</w:t>
      </w:r>
      <w:r>
        <w:rPr>
          <w:sz w:val="22"/>
          <w:szCs w:val="22"/>
        </w:rPr>
        <w:t xml:space="preserve">šných dokumentů (tj. </w:t>
      </w:r>
      <w:r w:rsidRPr="00565A7F">
        <w:rPr>
          <w:sz w:val="22"/>
          <w:szCs w:val="22"/>
        </w:rPr>
        <w:t>pouze příloh)</w:t>
      </w:r>
      <w:r>
        <w:rPr>
          <w:sz w:val="22"/>
          <w:szCs w:val="22"/>
        </w:rPr>
        <w:t>. Informace ke způsobu podání</w:t>
      </w:r>
      <w:r w:rsidRPr="00565A7F">
        <w:rPr>
          <w:sz w:val="22"/>
          <w:szCs w:val="22"/>
        </w:rPr>
        <w:t xml:space="preserve"> nabídky a informace k přílohám, tj. k požadovanému formátu jednotlivých dokumentů, k jejich rozsahu a k jejich řazení uvede zadavatel v zadávací dokumentaci.   </w:t>
      </w:r>
    </w:p>
    <w:p w14:paraId="23F7BF6D"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3.3</w:t>
      </w:r>
      <w:r w:rsidRPr="00565A7F">
        <w:rPr>
          <w:sz w:val="22"/>
          <w:szCs w:val="22"/>
        </w:rPr>
        <w:tab/>
      </w:r>
      <w:r w:rsidRPr="00565A7F">
        <w:rPr>
          <w:sz w:val="22"/>
          <w:szCs w:val="22"/>
        </w:rPr>
        <w:tab/>
        <w:t xml:space="preserve">Pokud </w:t>
      </w:r>
      <w:r>
        <w:rPr>
          <w:sz w:val="22"/>
          <w:szCs w:val="22"/>
        </w:rPr>
        <w:t>zadavatel požaduje podání</w:t>
      </w:r>
      <w:r w:rsidRPr="00565A7F">
        <w:rPr>
          <w:sz w:val="22"/>
          <w:szCs w:val="22"/>
        </w:rPr>
        <w:t xml:space="preserve"> nabídkovéh</w:t>
      </w:r>
      <w:r>
        <w:rPr>
          <w:sz w:val="22"/>
          <w:szCs w:val="22"/>
        </w:rPr>
        <w:t xml:space="preserve">o (elektronického) formuláře, </w:t>
      </w:r>
      <w:r w:rsidRPr="00565A7F">
        <w:rPr>
          <w:sz w:val="22"/>
          <w:szCs w:val="22"/>
        </w:rPr>
        <w:t xml:space="preserve">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zadávací dokumentaci. </w:t>
      </w:r>
    </w:p>
    <w:p w14:paraId="72778446"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3.4</w:t>
      </w:r>
      <w:r w:rsidRPr="00565A7F">
        <w:rPr>
          <w:sz w:val="22"/>
          <w:szCs w:val="22"/>
        </w:rPr>
        <w:tab/>
      </w:r>
      <w:r w:rsidRPr="00565A7F">
        <w:rPr>
          <w:sz w:val="22"/>
          <w:szCs w:val="22"/>
        </w:rPr>
        <w:tab/>
        <w:t>Účastník podává nabídku ve lhůtě pro podání nabídek. Podáním nabídky ve lhůtě podání nabídek se rozumí</w:t>
      </w:r>
      <w:r>
        <w:rPr>
          <w:sz w:val="22"/>
          <w:szCs w:val="22"/>
        </w:rPr>
        <w:t xml:space="preserve"> doručení</w:t>
      </w:r>
      <w:r w:rsidRPr="00565A7F">
        <w:rPr>
          <w:sz w:val="22"/>
          <w:szCs w:val="22"/>
        </w:rPr>
        <w:t xml:space="preserve"> nabídky v čase včetně nejmenší uvedené časové jednotky určené pro podání nabídky. Nejmenší možnou časovou jednotkou systému určenou pro podání nabídky je sekunda. </w:t>
      </w:r>
    </w:p>
    <w:p w14:paraId="6E1A5CCD"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3.5</w:t>
      </w:r>
      <w:r w:rsidRPr="00565A7F">
        <w:rPr>
          <w:sz w:val="22"/>
          <w:szCs w:val="22"/>
        </w:rPr>
        <w:tab/>
      </w:r>
      <w:r w:rsidRPr="00565A7F">
        <w:rPr>
          <w:sz w:val="22"/>
          <w:szCs w:val="22"/>
        </w:rPr>
        <w:tab/>
        <w:t>Zadavatel upozorňuje, že s výjimkou veřejných zakázek malého rozsahu, u nichž zadavatel nestanovil povinnost elektronického podpisu, je součástí elektronického podání nabídky rovněž šifrování. K šifrování nabídky dochází</w:t>
      </w:r>
      <w:r>
        <w:rPr>
          <w:sz w:val="22"/>
          <w:szCs w:val="22"/>
        </w:rPr>
        <w:t xml:space="preserve"> automaticky při jejím podání</w:t>
      </w:r>
      <w:r w:rsidRPr="00565A7F">
        <w:rPr>
          <w:sz w:val="22"/>
          <w:szCs w:val="22"/>
        </w:rPr>
        <w:t xml:space="preserve">,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467098E" w14:textId="77777777" w:rsidR="006F55F7" w:rsidRPr="00565A7F" w:rsidRDefault="006F55F7" w:rsidP="006F55F7">
      <w:pPr>
        <w:tabs>
          <w:tab w:val="num" w:pos="284"/>
        </w:tabs>
        <w:spacing w:after="120"/>
        <w:ind w:left="567" w:hanging="567"/>
        <w:jc w:val="both"/>
        <w:rPr>
          <w:sz w:val="22"/>
          <w:szCs w:val="22"/>
        </w:rPr>
      </w:pPr>
      <w:r>
        <w:rPr>
          <w:sz w:val="22"/>
          <w:szCs w:val="22"/>
        </w:rPr>
        <w:t>3.6</w:t>
      </w:r>
      <w:r>
        <w:rPr>
          <w:sz w:val="22"/>
          <w:szCs w:val="22"/>
        </w:rPr>
        <w:tab/>
      </w:r>
      <w:r>
        <w:rPr>
          <w:sz w:val="22"/>
          <w:szCs w:val="22"/>
        </w:rPr>
        <w:tab/>
        <w:t>Nabídka doručená</w:t>
      </w:r>
      <w:r w:rsidRPr="00565A7F">
        <w:rPr>
          <w:sz w:val="22"/>
          <w:szCs w:val="22"/>
        </w:rPr>
        <w:t xml:space="preserve"> </w:t>
      </w:r>
      <w:r w:rsidRPr="00565A7F">
        <w:rPr>
          <w:b/>
          <w:sz w:val="22"/>
          <w:szCs w:val="22"/>
        </w:rPr>
        <w:t>po uplynutí lhůty</w:t>
      </w:r>
      <w:r w:rsidRPr="00565A7F">
        <w:rPr>
          <w:sz w:val="22"/>
          <w:szCs w:val="22"/>
        </w:rPr>
        <w:t xml:space="preserve"> pro podání nabídek bude systémem přijata jako nabídka podaná po lhůtě </w:t>
      </w:r>
      <w:r>
        <w:rPr>
          <w:sz w:val="22"/>
          <w:szCs w:val="22"/>
        </w:rPr>
        <w:t xml:space="preserve">pro </w:t>
      </w:r>
      <w:r w:rsidRPr="00565A7F">
        <w:rPr>
          <w:sz w:val="22"/>
          <w:szCs w:val="22"/>
        </w:rPr>
        <w:t xml:space="preserve">podání nabídek; tato nabídka </w:t>
      </w:r>
      <w:r w:rsidRPr="00565A7F">
        <w:rPr>
          <w:b/>
          <w:sz w:val="22"/>
          <w:szCs w:val="22"/>
        </w:rPr>
        <w:t>nebude zařazena mezi nabídky určené k otevírání nabídek</w:t>
      </w:r>
      <w:r w:rsidRPr="00565A7F">
        <w:rPr>
          <w:sz w:val="22"/>
          <w:szCs w:val="22"/>
        </w:rPr>
        <w:t xml:space="preserve"> a zadavateli nebude zpřístupněna. O této skutečnosti bude účastníkovi odeslán notifikační e-mail.</w:t>
      </w:r>
    </w:p>
    <w:p w14:paraId="7FE64168" w14:textId="77777777" w:rsidR="006F55F7" w:rsidRPr="00565A7F" w:rsidRDefault="006F55F7" w:rsidP="006F55F7">
      <w:pPr>
        <w:tabs>
          <w:tab w:val="num" w:pos="284"/>
        </w:tabs>
        <w:spacing w:after="120"/>
        <w:ind w:left="567" w:hanging="567"/>
        <w:jc w:val="both"/>
        <w:rPr>
          <w:sz w:val="22"/>
          <w:szCs w:val="22"/>
        </w:rPr>
      </w:pPr>
      <w:r w:rsidRPr="00565A7F">
        <w:rPr>
          <w:sz w:val="22"/>
          <w:szCs w:val="22"/>
        </w:rPr>
        <w:lastRenderedPageBreak/>
        <w:t>3.7</w:t>
      </w:r>
      <w:r w:rsidRPr="00565A7F">
        <w:rPr>
          <w:sz w:val="22"/>
          <w:szCs w:val="22"/>
        </w:rPr>
        <w:tab/>
      </w:r>
      <w:r w:rsidRPr="00565A7F">
        <w:rPr>
          <w:sz w:val="22"/>
          <w:szCs w:val="22"/>
        </w:rPr>
        <w:tab/>
        <w:t xml:space="preserve">Zadavatel upozorňuje, že účastník může ve lhůtě </w:t>
      </w:r>
      <w:r>
        <w:rPr>
          <w:sz w:val="22"/>
          <w:szCs w:val="22"/>
        </w:rPr>
        <w:t xml:space="preserve">pro </w:t>
      </w:r>
      <w:r w:rsidRPr="00565A7F">
        <w:rPr>
          <w:sz w:val="22"/>
          <w:szCs w:val="22"/>
        </w:rPr>
        <w:t>podání nabídek podat pouze jednu nabídku. Účastník může v </w:t>
      </w:r>
      <w:r>
        <w:rPr>
          <w:sz w:val="22"/>
          <w:szCs w:val="22"/>
        </w:rPr>
        <w:t>průběhu lhůty pro podání nabídek</w:t>
      </w:r>
      <w:r w:rsidRPr="00565A7F">
        <w:rPr>
          <w:sz w:val="22"/>
          <w:szCs w:val="22"/>
        </w:rPr>
        <w:t xml:space="preserve"> svou nabídku kdykoliv stáhnout. Stažení nabídky je možné provést kliknutím na ikonu koše „Stáhnout nabídku“. V případě zájmu účastníka o změnu předložené nabídky</w:t>
      </w:r>
      <w:r>
        <w:rPr>
          <w:sz w:val="22"/>
          <w:szCs w:val="22"/>
        </w:rPr>
        <w:t xml:space="preserve"> ve lhůtě pro podání nabídek</w:t>
      </w:r>
      <w:r w:rsidRPr="00565A7F">
        <w:rPr>
          <w:sz w:val="22"/>
          <w:szCs w:val="22"/>
        </w:rPr>
        <w:t xml:space="preserve"> je nutné nejprve předchozí nabídku stáhnout a až poté vložit novou nabídku. Vložením/stažením nabídky se vždy rozumí práce s celou nabídkou; v systému nelze provádět dílčí opravy, úpravy či měnit jednotlivé dokumenty. </w:t>
      </w:r>
    </w:p>
    <w:p w14:paraId="3F683528" w14:textId="77777777" w:rsidR="006F55F7" w:rsidRDefault="006F55F7" w:rsidP="006F55F7">
      <w:pPr>
        <w:tabs>
          <w:tab w:val="num" w:pos="284"/>
        </w:tabs>
        <w:spacing w:after="120"/>
        <w:ind w:left="567" w:hanging="567"/>
        <w:jc w:val="both"/>
        <w:rPr>
          <w:sz w:val="22"/>
          <w:szCs w:val="22"/>
        </w:rPr>
      </w:pPr>
      <w:r w:rsidRPr="00565A7F">
        <w:rPr>
          <w:sz w:val="22"/>
          <w:szCs w:val="22"/>
        </w:rPr>
        <w:t>3.8</w:t>
      </w:r>
      <w:r w:rsidRPr="00565A7F">
        <w:rPr>
          <w:sz w:val="22"/>
          <w:szCs w:val="22"/>
        </w:rPr>
        <w:tab/>
      </w:r>
      <w:r w:rsidRPr="00565A7F">
        <w:rPr>
          <w:sz w:val="22"/>
          <w:szCs w:val="22"/>
        </w:rPr>
        <w:tab/>
        <w:t xml:space="preserve">Účastník je svou nabídkou vázán po dobu zadávací lhůty dle zadávací dokumentace. V případě zájmu účastníka o stažení nabídky ve fázi posouzení a hodnocení nabídek </w:t>
      </w:r>
      <w:r>
        <w:rPr>
          <w:sz w:val="22"/>
          <w:szCs w:val="22"/>
        </w:rPr>
        <w:t xml:space="preserve">je účastník oprávněn </w:t>
      </w:r>
      <w:r w:rsidRPr="00565A7F">
        <w:rPr>
          <w:sz w:val="22"/>
          <w:szCs w:val="22"/>
        </w:rPr>
        <w:t>o</w:t>
      </w:r>
      <w:r>
        <w:rPr>
          <w:sz w:val="22"/>
          <w:szCs w:val="22"/>
        </w:rPr>
        <w:t> </w:t>
      </w:r>
      <w:r w:rsidRPr="00565A7F">
        <w:rPr>
          <w:sz w:val="22"/>
          <w:szCs w:val="22"/>
        </w:rPr>
        <w:t xml:space="preserve">tomto požadavku vyrozumět </w:t>
      </w:r>
      <w:r>
        <w:rPr>
          <w:sz w:val="22"/>
          <w:szCs w:val="22"/>
        </w:rPr>
        <w:t xml:space="preserve">zadavatele </w:t>
      </w:r>
      <w:r w:rsidRPr="00565A7F">
        <w:rPr>
          <w:sz w:val="22"/>
          <w:szCs w:val="22"/>
        </w:rPr>
        <w:t>a zadavatel je povinen v případě uplynutí zadávací lhůty této žádosti vyhovět a nabídku účastníka zneplatnit. Komunikace ke zneplatnění nabídky p</w:t>
      </w:r>
      <w:r>
        <w:rPr>
          <w:sz w:val="22"/>
          <w:szCs w:val="22"/>
        </w:rPr>
        <w:t>robíhá přes komunikační modul</w:t>
      </w:r>
      <w:r w:rsidRPr="00565A7F">
        <w:rPr>
          <w:sz w:val="22"/>
          <w:szCs w:val="22"/>
        </w:rPr>
        <w:t xml:space="preserve"> systému JOSEPHINE.</w:t>
      </w:r>
    </w:p>
    <w:p w14:paraId="1BCC1B79" w14:textId="77777777" w:rsidR="006F55F7" w:rsidRPr="00565A7F" w:rsidRDefault="006F55F7" w:rsidP="006F55F7">
      <w:pPr>
        <w:tabs>
          <w:tab w:val="num" w:pos="284"/>
        </w:tabs>
        <w:spacing w:after="120"/>
        <w:ind w:left="567" w:hanging="567"/>
        <w:jc w:val="both"/>
        <w:rPr>
          <w:sz w:val="22"/>
          <w:szCs w:val="22"/>
        </w:rPr>
      </w:pPr>
    </w:p>
    <w:p w14:paraId="00469F91" w14:textId="77777777" w:rsidR="006F55F7" w:rsidRDefault="006F55F7" w:rsidP="006F55F7">
      <w:pPr>
        <w:pStyle w:val="Nadpis5"/>
        <w:ind w:left="1066" w:hanging="709"/>
      </w:pPr>
      <w:bookmarkStart w:id="2" w:name="_Toc12614802"/>
      <w:r w:rsidRPr="0011203E">
        <w:t>P</w:t>
      </w:r>
      <w:r>
        <w:t>odání žádosti</w:t>
      </w:r>
      <w:r w:rsidRPr="0011203E">
        <w:t xml:space="preserve"> o účast</w:t>
      </w:r>
      <w:r>
        <w:t xml:space="preserve"> v dosud nezavedeném </w:t>
      </w:r>
      <w:r w:rsidRPr="0011203E">
        <w:t>DNS</w:t>
      </w:r>
      <w:bookmarkEnd w:id="2"/>
    </w:p>
    <w:p w14:paraId="30643067" w14:textId="77777777" w:rsidR="006F55F7" w:rsidRPr="00C75EDA" w:rsidRDefault="006F55F7" w:rsidP="006F55F7"/>
    <w:p w14:paraId="0EA1B823"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4.1</w:t>
      </w:r>
      <w:r w:rsidRPr="00565A7F">
        <w:rPr>
          <w:sz w:val="22"/>
          <w:szCs w:val="22"/>
        </w:rPr>
        <w:tab/>
      </w:r>
      <w:r w:rsidRPr="00565A7F">
        <w:rPr>
          <w:sz w:val="22"/>
          <w:szCs w:val="22"/>
        </w:rPr>
        <w:tab/>
        <w:t xml:space="preserve">Podání žádosti o účast v dosud nezavedeném DNS provede účastník elektronicky na webové adrese </w:t>
      </w:r>
      <w:hyperlink r:id="rId13" w:history="1">
        <w:r w:rsidRPr="00BE14C3">
          <w:rPr>
            <w:rStyle w:val="Hypertextovodkaz"/>
            <w:sz w:val="22"/>
            <w:szCs w:val="22"/>
          </w:rPr>
          <w:t>https://josephine.proebiz.com</w:t>
        </w:r>
      </w:hyperlink>
      <w:r w:rsidRPr="00565A7F">
        <w:rPr>
          <w:sz w:val="22"/>
          <w:szCs w:val="22"/>
        </w:rPr>
        <w:t>, a to přiložením dokumentů v požadovaném formátu a</w:t>
      </w:r>
      <w:r>
        <w:rPr>
          <w:sz w:val="22"/>
          <w:szCs w:val="22"/>
        </w:rPr>
        <w:t> </w:t>
      </w:r>
      <w:r w:rsidRPr="00565A7F">
        <w:rPr>
          <w:sz w:val="22"/>
          <w:szCs w:val="22"/>
        </w:rPr>
        <w:t xml:space="preserve">rozsahu a s jejich řazením dle požadavku zadavatele. </w:t>
      </w:r>
    </w:p>
    <w:p w14:paraId="6D21DAF9"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4.2</w:t>
      </w:r>
      <w:r w:rsidRPr="00565A7F">
        <w:rPr>
          <w:sz w:val="22"/>
          <w:szCs w:val="22"/>
        </w:rPr>
        <w:tab/>
      </w:r>
      <w:r w:rsidRPr="00565A7F">
        <w:rPr>
          <w:sz w:val="22"/>
          <w:szCs w:val="22"/>
        </w:rPr>
        <w:tab/>
        <w:t>Účastník podává žádost o účast ve lhůtě pro podání žádostí o účast. P</w:t>
      </w:r>
      <w:r>
        <w:rPr>
          <w:sz w:val="22"/>
          <w:szCs w:val="22"/>
        </w:rPr>
        <w:t>odáním žádosti</w:t>
      </w:r>
      <w:r w:rsidRPr="00565A7F">
        <w:rPr>
          <w:sz w:val="22"/>
          <w:szCs w:val="22"/>
        </w:rPr>
        <w:t xml:space="preserve"> o účast ve stanovené lhůtě se rozumí </w:t>
      </w:r>
      <w:r>
        <w:rPr>
          <w:sz w:val="22"/>
          <w:szCs w:val="22"/>
        </w:rPr>
        <w:t>její doručení</w:t>
      </w:r>
      <w:r w:rsidRPr="00565A7F">
        <w:rPr>
          <w:sz w:val="22"/>
          <w:szCs w:val="22"/>
        </w:rPr>
        <w:t xml:space="preserve"> v čase včetně nejmenší uvedené časové jednotky určené pro podání žádostí o účast. Nejmenší možnou časovou jednotkou systému </w:t>
      </w:r>
      <w:r>
        <w:rPr>
          <w:sz w:val="22"/>
          <w:szCs w:val="22"/>
        </w:rPr>
        <w:t>určenou pro podání žádosti</w:t>
      </w:r>
      <w:r w:rsidRPr="00565A7F">
        <w:rPr>
          <w:sz w:val="22"/>
          <w:szCs w:val="22"/>
        </w:rPr>
        <w:t xml:space="preserve"> o účast je sekunda. </w:t>
      </w:r>
    </w:p>
    <w:p w14:paraId="46DA6E81" w14:textId="77777777" w:rsidR="006F55F7" w:rsidRDefault="006F55F7" w:rsidP="006F55F7">
      <w:pPr>
        <w:tabs>
          <w:tab w:val="num" w:pos="284"/>
        </w:tabs>
        <w:spacing w:after="120"/>
        <w:ind w:left="567" w:hanging="567"/>
        <w:jc w:val="both"/>
        <w:rPr>
          <w:sz w:val="22"/>
          <w:szCs w:val="22"/>
        </w:rPr>
      </w:pPr>
      <w:r w:rsidRPr="00565A7F">
        <w:rPr>
          <w:sz w:val="22"/>
          <w:szCs w:val="22"/>
        </w:rPr>
        <w:t>4.3</w:t>
      </w:r>
      <w:r w:rsidRPr="00565A7F">
        <w:rPr>
          <w:sz w:val="22"/>
          <w:szCs w:val="22"/>
        </w:rPr>
        <w:tab/>
      </w:r>
      <w:r w:rsidRPr="00565A7F">
        <w:rPr>
          <w:sz w:val="22"/>
          <w:szCs w:val="22"/>
        </w:rPr>
        <w:tab/>
        <w:t xml:space="preserve">Zadavatel upozorňuje, že součástí elektronického </w:t>
      </w:r>
      <w:r>
        <w:rPr>
          <w:sz w:val="22"/>
          <w:szCs w:val="22"/>
        </w:rPr>
        <w:t>podání žádosti</w:t>
      </w:r>
      <w:r w:rsidRPr="00565A7F">
        <w:rPr>
          <w:sz w:val="22"/>
          <w:szCs w:val="22"/>
        </w:rPr>
        <w:t xml:space="preserve"> o účast v dosud nezavedeném DNS je rovněž šifrování. K </w:t>
      </w:r>
      <w:r>
        <w:rPr>
          <w:sz w:val="22"/>
          <w:szCs w:val="22"/>
        </w:rPr>
        <w:t>šifrování žádosti</w:t>
      </w:r>
      <w:r w:rsidRPr="00565A7F">
        <w:rPr>
          <w:sz w:val="22"/>
          <w:szCs w:val="22"/>
        </w:rPr>
        <w:t xml:space="preserve"> o účast dochází</w:t>
      </w:r>
      <w:r>
        <w:rPr>
          <w:sz w:val="22"/>
          <w:szCs w:val="22"/>
        </w:rPr>
        <w:t xml:space="preserve"> automaticky při jejím podání</w:t>
      </w:r>
      <w:r w:rsidRPr="00565A7F">
        <w:rPr>
          <w:sz w:val="22"/>
          <w:szCs w:val="22"/>
        </w:rPr>
        <w:t>, doba šifrování je pak závislá na velikosti žádosti o účast a na kvalitě konfigurace výpočetní techniky účastníka. Žádost o účast se považuje za podanou v okamžiku doručení její šifrova</w:t>
      </w:r>
      <w:r>
        <w:rPr>
          <w:sz w:val="22"/>
          <w:szCs w:val="22"/>
        </w:rPr>
        <w:t xml:space="preserve">né podoby v systému JOSEPHINE. </w:t>
      </w:r>
      <w:r w:rsidRPr="00565A7F">
        <w:rPr>
          <w:sz w:val="22"/>
          <w:szCs w:val="22"/>
        </w:rPr>
        <w:t xml:space="preserve">Zadavatel doporučuje, aby si účastník pro elektronické podání šifrované </w:t>
      </w:r>
      <w:r>
        <w:rPr>
          <w:sz w:val="22"/>
          <w:szCs w:val="22"/>
        </w:rPr>
        <w:t>žádosti</w:t>
      </w:r>
      <w:r w:rsidRPr="00565A7F">
        <w:rPr>
          <w:sz w:val="22"/>
          <w:szCs w:val="22"/>
        </w:rPr>
        <w:t xml:space="preserve"> o účast zajistil dostatečnou časovou rezervu. </w:t>
      </w:r>
    </w:p>
    <w:p w14:paraId="44CE2201" w14:textId="77777777" w:rsidR="006F55F7" w:rsidRDefault="006F55F7" w:rsidP="006F55F7">
      <w:pPr>
        <w:shd w:val="clear" w:color="auto" w:fill="FFFFFF"/>
        <w:tabs>
          <w:tab w:val="left" w:pos="567"/>
        </w:tabs>
        <w:jc w:val="both"/>
        <w:rPr>
          <w:color w:val="000000"/>
          <w:sz w:val="22"/>
          <w:szCs w:val="22"/>
        </w:rPr>
      </w:pPr>
      <w:r>
        <w:rPr>
          <w:sz w:val="22"/>
          <w:szCs w:val="22"/>
        </w:rPr>
        <w:t>4.</w:t>
      </w:r>
      <w:r w:rsidRPr="0041210D">
        <w:rPr>
          <w:sz w:val="22"/>
          <w:szCs w:val="22"/>
        </w:rPr>
        <w:t xml:space="preserve">4   Pokud zadavatel rozdělil DNS do kategorií, účastník je při podání žádosti o účast povinen </w:t>
      </w:r>
      <w:r w:rsidRPr="0041210D">
        <w:rPr>
          <w:sz w:val="22"/>
          <w:szCs w:val="22"/>
        </w:rPr>
        <w:tab/>
        <w:t>postupovat dle pokynů zadavatele uv</w:t>
      </w:r>
      <w:r>
        <w:rPr>
          <w:sz w:val="22"/>
          <w:szCs w:val="22"/>
        </w:rPr>
        <w:t xml:space="preserve">edených v zadávací dokumentaci. </w:t>
      </w:r>
      <w:r w:rsidRPr="0041210D">
        <w:rPr>
          <w:sz w:val="22"/>
          <w:szCs w:val="22"/>
        </w:rPr>
        <w:t xml:space="preserve">Poskytovatel </w:t>
      </w:r>
      <w:r w:rsidRPr="0041210D">
        <w:rPr>
          <w:sz w:val="22"/>
          <w:szCs w:val="22"/>
        </w:rPr>
        <w:tab/>
        <w:t xml:space="preserve">upozorňuje, že systém JOSEPHINE umožňuje podání společných dokumentů určených pro </w:t>
      </w:r>
      <w:r w:rsidRPr="0041210D">
        <w:rPr>
          <w:sz w:val="22"/>
          <w:szCs w:val="22"/>
        </w:rPr>
        <w:tab/>
        <w:t xml:space="preserve">zařazení do více kategorií, nicméně účastník je při podání žádosti o účast povinen uvést, do </w:t>
      </w:r>
      <w:r w:rsidRPr="0041210D">
        <w:rPr>
          <w:sz w:val="22"/>
          <w:szCs w:val="22"/>
        </w:rPr>
        <w:tab/>
        <w:t xml:space="preserve">kterých kategorií svou žádost podává. Účastník tuto skutečnost potvrzuje kliknutím na </w:t>
      </w:r>
      <w:r w:rsidRPr="0041210D">
        <w:rPr>
          <w:sz w:val="22"/>
          <w:szCs w:val="22"/>
        </w:rPr>
        <w:tab/>
        <w:t>příslušné ikony kategorií, které bude mít k dispozici v elektronickém formuláři</w:t>
      </w:r>
      <w:r>
        <w:rPr>
          <w:sz w:val="22"/>
          <w:szCs w:val="22"/>
        </w:rPr>
        <w:t>,</w:t>
      </w:r>
      <w:r w:rsidRPr="0041210D">
        <w:rPr>
          <w:sz w:val="22"/>
          <w:szCs w:val="22"/>
        </w:rPr>
        <w:t xml:space="preserve"> a ke kterým </w:t>
      </w:r>
      <w:r w:rsidRPr="0041210D">
        <w:rPr>
          <w:sz w:val="22"/>
          <w:szCs w:val="22"/>
        </w:rPr>
        <w:tab/>
        <w:t xml:space="preserve">přiloží příslušné dokumenty. Poskytovatel výslovně upozorňuje, že nelze podat žádost o účast </w:t>
      </w:r>
      <w:r>
        <w:rPr>
          <w:sz w:val="22"/>
          <w:szCs w:val="22"/>
        </w:rPr>
        <w:tab/>
      </w:r>
      <w:r w:rsidRPr="0041210D">
        <w:rPr>
          <w:sz w:val="22"/>
          <w:szCs w:val="22"/>
        </w:rPr>
        <w:t xml:space="preserve">do jednotlivých kategorií tak, že účastník ve své žádosti </w:t>
      </w:r>
      <w:r>
        <w:rPr>
          <w:sz w:val="22"/>
          <w:szCs w:val="22"/>
        </w:rPr>
        <w:t xml:space="preserve">o </w:t>
      </w:r>
      <w:r w:rsidRPr="0041210D">
        <w:rPr>
          <w:sz w:val="22"/>
          <w:szCs w:val="22"/>
        </w:rPr>
        <w:t xml:space="preserve">účast přiloží jen přílohy </w:t>
      </w:r>
      <w:r w:rsidRPr="0041210D">
        <w:rPr>
          <w:sz w:val="22"/>
          <w:szCs w:val="22"/>
        </w:rPr>
        <w:tab/>
        <w:t xml:space="preserve">odpovídající společným dokumentům a v elektronickém formuláři již neuvede, do kterých </w:t>
      </w:r>
      <w:r>
        <w:rPr>
          <w:sz w:val="22"/>
          <w:szCs w:val="22"/>
        </w:rPr>
        <w:tab/>
      </w:r>
      <w:r w:rsidRPr="0041210D">
        <w:rPr>
          <w:sz w:val="22"/>
          <w:szCs w:val="22"/>
        </w:rPr>
        <w:t>kategorií svou žádost podává.</w:t>
      </w:r>
    </w:p>
    <w:p w14:paraId="32FB63B8" w14:textId="77777777" w:rsidR="006F55F7" w:rsidRPr="0041210D" w:rsidRDefault="006F55F7" w:rsidP="006F55F7">
      <w:pPr>
        <w:shd w:val="clear" w:color="auto" w:fill="FFFFFF"/>
        <w:tabs>
          <w:tab w:val="left" w:pos="567"/>
        </w:tabs>
        <w:rPr>
          <w:color w:val="000000"/>
          <w:sz w:val="22"/>
          <w:szCs w:val="22"/>
        </w:rPr>
      </w:pPr>
    </w:p>
    <w:p w14:paraId="712D5E23"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w:t>
      </w:r>
      <w:r>
        <w:rPr>
          <w:sz w:val="22"/>
          <w:szCs w:val="22"/>
        </w:rPr>
        <w:t>.5</w:t>
      </w:r>
      <w:r w:rsidRPr="00565A7F">
        <w:rPr>
          <w:sz w:val="22"/>
          <w:szCs w:val="22"/>
        </w:rPr>
        <w:tab/>
      </w:r>
      <w:r w:rsidRPr="00565A7F">
        <w:rPr>
          <w:sz w:val="22"/>
          <w:szCs w:val="22"/>
        </w:rPr>
        <w:tab/>
        <w:t>Žádost o účast</w:t>
      </w:r>
      <w:r>
        <w:rPr>
          <w:sz w:val="22"/>
          <w:szCs w:val="22"/>
        </w:rPr>
        <w:t xml:space="preserve"> doručená</w:t>
      </w:r>
      <w:r w:rsidRPr="00565A7F">
        <w:rPr>
          <w:sz w:val="22"/>
          <w:szCs w:val="22"/>
        </w:rPr>
        <w:t xml:space="preserve"> </w:t>
      </w:r>
      <w:r w:rsidRPr="00565A7F">
        <w:rPr>
          <w:b/>
          <w:sz w:val="22"/>
          <w:szCs w:val="22"/>
        </w:rPr>
        <w:t>po uplynutí lhůty</w:t>
      </w:r>
      <w:r w:rsidRPr="00565A7F">
        <w:rPr>
          <w:sz w:val="22"/>
          <w:szCs w:val="22"/>
        </w:rPr>
        <w:t xml:space="preserve"> pro podání žádostí o účast bude systémem přijata jako žádost o účast podaná po lhůtě podání žádostí o účast; tato žádost </w:t>
      </w:r>
      <w:r w:rsidRPr="00565A7F">
        <w:rPr>
          <w:b/>
          <w:sz w:val="22"/>
          <w:szCs w:val="22"/>
        </w:rPr>
        <w:t>nebude zařazena mezi žádosti o účast určené k otevírání žádostí o účast</w:t>
      </w:r>
      <w:r w:rsidRPr="00565A7F">
        <w:rPr>
          <w:sz w:val="22"/>
          <w:szCs w:val="22"/>
        </w:rPr>
        <w:t xml:space="preserve"> a zadavateli nebude zpřístupněna. O této skutečnosti bude účastníkovi odeslán notifikační e-mail.</w:t>
      </w:r>
    </w:p>
    <w:p w14:paraId="74814BD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w:t>
      </w:r>
      <w:r>
        <w:rPr>
          <w:sz w:val="22"/>
          <w:szCs w:val="22"/>
        </w:rPr>
        <w:t>.6</w:t>
      </w:r>
      <w:r>
        <w:rPr>
          <w:sz w:val="22"/>
          <w:szCs w:val="22"/>
        </w:rPr>
        <w:tab/>
      </w:r>
      <w:r w:rsidRPr="00565A7F">
        <w:rPr>
          <w:sz w:val="22"/>
          <w:szCs w:val="22"/>
        </w:rPr>
        <w:tab/>
        <w:t>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w:t>
      </w:r>
      <w:r>
        <w:rPr>
          <w:sz w:val="22"/>
          <w:szCs w:val="22"/>
        </w:rPr>
        <w:t> </w:t>
      </w:r>
      <w:r w:rsidRPr="00565A7F">
        <w:rPr>
          <w:sz w:val="22"/>
          <w:szCs w:val="22"/>
        </w:rPr>
        <w:t xml:space="preserve">účast“. V případě zájmu účastníka o změnu předložené žádosti o účast ve lhůtě pro podání </w:t>
      </w:r>
      <w:r w:rsidRPr="00565A7F">
        <w:rPr>
          <w:sz w:val="22"/>
          <w:szCs w:val="22"/>
        </w:rPr>
        <w:lastRenderedPageBreak/>
        <w:t>žádostí o účast je nutné nejprve předchozí žádost o účast stáhnout a až poté vložit novou žádost o účast. Vložením/stažením žádosti o účast se vždy rozumí práce s celou žádostí o účast</w:t>
      </w:r>
      <w:r>
        <w:rPr>
          <w:sz w:val="22"/>
          <w:szCs w:val="22"/>
        </w:rPr>
        <w:t xml:space="preserve">, </w:t>
      </w:r>
      <w:r w:rsidRPr="00565A7F">
        <w:rPr>
          <w:sz w:val="22"/>
          <w:szCs w:val="22"/>
        </w:rPr>
        <w:t xml:space="preserve">v systému nelze provádět dílčí opravy, úpravy či měnit jednotlivé dokumenty. </w:t>
      </w:r>
    </w:p>
    <w:p w14:paraId="1F46685F" w14:textId="77777777" w:rsidR="006F55F7" w:rsidRPr="00C40BA2" w:rsidRDefault="006F55F7" w:rsidP="006F55F7">
      <w:pPr>
        <w:tabs>
          <w:tab w:val="num" w:pos="284"/>
        </w:tabs>
        <w:spacing w:after="120"/>
        <w:ind w:left="567" w:hanging="567"/>
        <w:jc w:val="both"/>
        <w:rPr>
          <w:sz w:val="22"/>
          <w:szCs w:val="22"/>
        </w:rPr>
      </w:pPr>
      <w:r w:rsidRPr="00565A7F">
        <w:rPr>
          <w:sz w:val="22"/>
          <w:szCs w:val="22"/>
        </w:rPr>
        <w:t>4</w:t>
      </w:r>
      <w:r>
        <w:rPr>
          <w:sz w:val="22"/>
          <w:szCs w:val="22"/>
        </w:rPr>
        <w:t>.7</w:t>
      </w:r>
      <w:r w:rsidRPr="00565A7F">
        <w:rPr>
          <w:sz w:val="22"/>
          <w:szCs w:val="22"/>
        </w:rPr>
        <w:tab/>
      </w:r>
      <w:r w:rsidRPr="00565A7F">
        <w:rPr>
          <w:sz w:val="22"/>
          <w:szCs w:val="22"/>
        </w:rPr>
        <w:tab/>
      </w:r>
      <w:r w:rsidRPr="00C40BA2">
        <w:rPr>
          <w:sz w:val="22"/>
          <w:szCs w:val="22"/>
        </w:rPr>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6B1EB716" w14:textId="77777777" w:rsidR="006F55F7" w:rsidRPr="00C40BA2" w:rsidRDefault="006F55F7" w:rsidP="006F55F7">
      <w:pPr>
        <w:tabs>
          <w:tab w:val="num" w:pos="284"/>
        </w:tabs>
        <w:spacing w:after="120"/>
        <w:ind w:left="567" w:hanging="567"/>
        <w:jc w:val="both"/>
        <w:rPr>
          <w:sz w:val="22"/>
          <w:szCs w:val="22"/>
        </w:rPr>
      </w:pPr>
      <w:r w:rsidRPr="00C40BA2">
        <w:rPr>
          <w:sz w:val="22"/>
          <w:szCs w:val="22"/>
        </w:rPr>
        <w:t>4</w:t>
      </w:r>
      <w:r>
        <w:rPr>
          <w:sz w:val="22"/>
          <w:szCs w:val="22"/>
        </w:rPr>
        <w:t>.8</w:t>
      </w:r>
      <w:r>
        <w:rPr>
          <w:sz w:val="22"/>
          <w:szCs w:val="22"/>
        </w:rPr>
        <w:tab/>
      </w:r>
      <w:r w:rsidRPr="00C40BA2">
        <w:rPr>
          <w:sz w:val="22"/>
          <w:szCs w:val="22"/>
        </w:rPr>
        <w:tab/>
        <w:t>O zavedení DNS je zařazený účastník informován prostřednictvím komunikačního modulu JOSEPHINE.</w:t>
      </w:r>
    </w:p>
    <w:p w14:paraId="1462B823" w14:textId="77777777" w:rsidR="006F55F7" w:rsidRPr="00C40BA2" w:rsidRDefault="006F55F7" w:rsidP="006F55F7">
      <w:pPr>
        <w:tabs>
          <w:tab w:val="num" w:pos="284"/>
        </w:tabs>
        <w:spacing w:after="120"/>
        <w:ind w:left="567" w:hanging="567"/>
        <w:jc w:val="both"/>
        <w:rPr>
          <w:sz w:val="22"/>
          <w:szCs w:val="22"/>
        </w:rPr>
      </w:pPr>
      <w:r>
        <w:rPr>
          <w:sz w:val="22"/>
          <w:szCs w:val="22"/>
        </w:rPr>
        <w:t>4.9</w:t>
      </w:r>
      <w:r>
        <w:rPr>
          <w:sz w:val="22"/>
          <w:szCs w:val="22"/>
        </w:rPr>
        <w:tab/>
      </w:r>
      <w:r w:rsidRPr="00C40BA2">
        <w:rPr>
          <w:sz w:val="22"/>
          <w:szCs w:val="22"/>
        </w:rPr>
        <w:tab/>
        <w:t xml:space="preserve">O doručení datové zprávy v komunikačním modulu JOSEPHINE je účastník informován odesláním notifikačního mailu.  </w:t>
      </w:r>
    </w:p>
    <w:p w14:paraId="2A3ED4FB" w14:textId="77777777" w:rsidR="006F55F7" w:rsidRPr="00C40BA2" w:rsidRDefault="006F55F7" w:rsidP="006F55F7">
      <w:pPr>
        <w:tabs>
          <w:tab w:val="num" w:pos="284"/>
        </w:tabs>
        <w:spacing w:after="120"/>
        <w:ind w:left="567" w:hanging="567"/>
        <w:jc w:val="both"/>
        <w:rPr>
          <w:sz w:val="22"/>
          <w:szCs w:val="22"/>
        </w:rPr>
      </w:pPr>
    </w:p>
    <w:p w14:paraId="477D78D9" w14:textId="77777777" w:rsidR="006F55F7" w:rsidRPr="00C40BA2" w:rsidRDefault="006F55F7" w:rsidP="006F55F7">
      <w:pPr>
        <w:pStyle w:val="Nadpis5"/>
      </w:pPr>
      <w:bookmarkStart w:id="3" w:name="_Toc12614803"/>
      <w:r w:rsidRPr="00C40BA2">
        <w:t>Podání žádosti o účast v již zavedeném DNS</w:t>
      </w:r>
      <w:bookmarkEnd w:id="3"/>
    </w:p>
    <w:p w14:paraId="33920A9A" w14:textId="77777777" w:rsidR="006F55F7" w:rsidRPr="00C40BA2" w:rsidRDefault="006F55F7" w:rsidP="006F55F7"/>
    <w:p w14:paraId="04AD93C2" w14:textId="77777777" w:rsidR="006F55F7" w:rsidRPr="00C40BA2" w:rsidRDefault="006F55F7" w:rsidP="006F55F7">
      <w:pPr>
        <w:tabs>
          <w:tab w:val="num" w:pos="284"/>
        </w:tabs>
        <w:spacing w:after="120"/>
        <w:ind w:left="567" w:hanging="567"/>
        <w:jc w:val="both"/>
        <w:rPr>
          <w:sz w:val="22"/>
          <w:szCs w:val="22"/>
        </w:rPr>
      </w:pPr>
      <w:r w:rsidRPr="00C40BA2">
        <w:rPr>
          <w:sz w:val="22"/>
          <w:szCs w:val="22"/>
        </w:rPr>
        <w:t>5.1</w:t>
      </w:r>
      <w:r w:rsidRPr="00C40BA2">
        <w:rPr>
          <w:sz w:val="22"/>
          <w:szCs w:val="22"/>
        </w:rPr>
        <w:tab/>
      </w:r>
      <w:r w:rsidRPr="00C40BA2">
        <w:rPr>
          <w:sz w:val="22"/>
          <w:szCs w:val="22"/>
        </w:rPr>
        <w:tab/>
        <w:t xml:space="preserve">Podání žádosti o účast v již zavedeném DNS provede dodavatel elektronicky na webové adrese </w:t>
      </w:r>
      <w:hyperlink r:id="rId14" w:history="1">
        <w:r w:rsidRPr="00BE14C3">
          <w:rPr>
            <w:rStyle w:val="Hypertextovodkaz"/>
            <w:sz w:val="22"/>
            <w:szCs w:val="22"/>
          </w:rPr>
          <w:t>https://josephine.proebiz.com</w:t>
        </w:r>
      </w:hyperlink>
      <w:r w:rsidRPr="00C40BA2">
        <w:rPr>
          <w:sz w:val="22"/>
          <w:szCs w:val="22"/>
        </w:rPr>
        <w:t>, a to přiložením dokumentů v požadovaném formátu a rozsahu a</w:t>
      </w:r>
      <w:r>
        <w:rPr>
          <w:sz w:val="22"/>
          <w:szCs w:val="22"/>
        </w:rPr>
        <w:t> </w:t>
      </w:r>
      <w:r w:rsidRPr="00C40BA2">
        <w:rPr>
          <w:sz w:val="22"/>
          <w:szCs w:val="22"/>
        </w:rPr>
        <w:t xml:space="preserve">s jejich řazením dle požadavku zadavatele. </w:t>
      </w:r>
    </w:p>
    <w:p w14:paraId="120A3CD7" w14:textId="77777777" w:rsidR="006F55F7" w:rsidRDefault="006F55F7" w:rsidP="006F55F7">
      <w:pPr>
        <w:tabs>
          <w:tab w:val="num" w:pos="284"/>
        </w:tabs>
        <w:spacing w:after="120"/>
        <w:ind w:left="567" w:hanging="567"/>
        <w:jc w:val="both"/>
        <w:rPr>
          <w:sz w:val="22"/>
          <w:szCs w:val="22"/>
        </w:rPr>
      </w:pPr>
      <w:r w:rsidRPr="00C40BA2">
        <w:rPr>
          <w:sz w:val="22"/>
          <w:szCs w:val="22"/>
        </w:rPr>
        <w:t>5.2</w:t>
      </w:r>
      <w:r w:rsidRPr="00C40BA2">
        <w:rPr>
          <w:sz w:val="22"/>
          <w:szCs w:val="22"/>
        </w:rPr>
        <w:tab/>
      </w:r>
      <w:r w:rsidRPr="00C40BA2">
        <w:rPr>
          <w:sz w:val="22"/>
          <w:szCs w:val="22"/>
        </w:rPr>
        <w:tab/>
        <w:t xml:space="preserve">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w:t>
      </w:r>
      <w:proofErr w:type="gramStart"/>
      <w:r w:rsidRPr="00C40BA2">
        <w:rPr>
          <w:sz w:val="22"/>
          <w:szCs w:val="22"/>
        </w:rPr>
        <w:t>účast</w:t>
      </w:r>
      <w:proofErr w:type="gramEnd"/>
      <w:r w:rsidRPr="00C40BA2">
        <w:rPr>
          <w:sz w:val="22"/>
          <w:szCs w:val="22"/>
        </w:rPr>
        <w:t xml:space="preserve"> v již zavedeném systému DNS se považuje za podanou v okamžiku jejího doručení v systému JOSEPHINE.</w:t>
      </w:r>
    </w:p>
    <w:p w14:paraId="2DCCC2E6" w14:textId="77777777" w:rsidR="006F55F7" w:rsidRPr="00C40BA2" w:rsidRDefault="006F55F7" w:rsidP="006F55F7">
      <w:pPr>
        <w:tabs>
          <w:tab w:val="num" w:pos="284"/>
        </w:tabs>
        <w:spacing w:after="120"/>
        <w:ind w:left="567" w:hanging="567"/>
        <w:jc w:val="both"/>
        <w:rPr>
          <w:sz w:val="22"/>
          <w:szCs w:val="22"/>
        </w:rPr>
      </w:pPr>
      <w:r>
        <w:rPr>
          <w:sz w:val="22"/>
          <w:szCs w:val="22"/>
        </w:rPr>
        <w:t>5.3</w:t>
      </w:r>
      <w:r>
        <w:rPr>
          <w:sz w:val="22"/>
          <w:szCs w:val="22"/>
        </w:rPr>
        <w:tab/>
      </w:r>
      <w:r>
        <w:rPr>
          <w:sz w:val="22"/>
          <w:szCs w:val="22"/>
        </w:rPr>
        <w:tab/>
      </w:r>
      <w:r w:rsidRPr="0041210D">
        <w:rPr>
          <w:sz w:val="22"/>
          <w:szCs w:val="22"/>
        </w:rPr>
        <w:t>Pokud zadavatel roz</w:t>
      </w:r>
      <w:r>
        <w:rPr>
          <w:sz w:val="22"/>
          <w:szCs w:val="22"/>
        </w:rPr>
        <w:t>dělil DNS do kategorií, dodavatel</w:t>
      </w:r>
      <w:r w:rsidRPr="0041210D">
        <w:rPr>
          <w:sz w:val="22"/>
          <w:szCs w:val="22"/>
        </w:rPr>
        <w:t xml:space="preserve"> je při podání žádosti o účast povinen postupovat dle pokynů zadavatele uv</w:t>
      </w:r>
      <w:r>
        <w:rPr>
          <w:sz w:val="22"/>
          <w:szCs w:val="22"/>
        </w:rPr>
        <w:t xml:space="preserve">edených v zadávací dokumentaci. </w:t>
      </w:r>
      <w:r w:rsidRPr="0041210D">
        <w:rPr>
          <w:sz w:val="22"/>
          <w:szCs w:val="22"/>
        </w:rPr>
        <w:t xml:space="preserve">Poskytovatel upozorňuje, že systém JOSEPHINE umožňuje podání společných dokumentů určených pro zařazení do </w:t>
      </w:r>
      <w:r>
        <w:rPr>
          <w:sz w:val="22"/>
          <w:szCs w:val="22"/>
        </w:rPr>
        <w:t>více kategorií, nicméně dodavatel</w:t>
      </w:r>
      <w:r w:rsidRPr="0041210D">
        <w:rPr>
          <w:sz w:val="22"/>
          <w:szCs w:val="22"/>
        </w:rPr>
        <w:t xml:space="preserve"> je při podání žádosti o účast povinen uvést, do kterých kategor</w:t>
      </w:r>
      <w:r>
        <w:rPr>
          <w:sz w:val="22"/>
          <w:szCs w:val="22"/>
        </w:rPr>
        <w:t>ií svou žádost podává. Dodavatel</w:t>
      </w:r>
      <w:r w:rsidRPr="0041210D">
        <w:rPr>
          <w:sz w:val="22"/>
          <w:szCs w:val="22"/>
        </w:rPr>
        <w:t xml:space="preserve"> tuto skutečnost potvrzuje kliknutím na příslušné ikony kategorií, které bude mít k dispozici v elektronickém formuláři</w:t>
      </w:r>
      <w:r>
        <w:rPr>
          <w:sz w:val="22"/>
          <w:szCs w:val="22"/>
        </w:rPr>
        <w:t>,</w:t>
      </w:r>
      <w:r w:rsidRPr="0041210D">
        <w:rPr>
          <w:sz w:val="22"/>
          <w:szCs w:val="22"/>
        </w:rPr>
        <w:t xml:space="preserve"> a ke kterým přiloží příslušné dokumenty. Poskytovatel výslovně upozorňuje, že nelze podat žádost o účast do jednotlivýc</w:t>
      </w:r>
      <w:r>
        <w:rPr>
          <w:sz w:val="22"/>
          <w:szCs w:val="22"/>
        </w:rPr>
        <w:t xml:space="preserve">h kategorií tak, že dodavatel ve </w:t>
      </w:r>
      <w:r w:rsidRPr="0041210D">
        <w:rPr>
          <w:sz w:val="22"/>
          <w:szCs w:val="22"/>
        </w:rPr>
        <w:t xml:space="preserve">své žádosti </w:t>
      </w:r>
      <w:r>
        <w:rPr>
          <w:sz w:val="22"/>
          <w:szCs w:val="22"/>
        </w:rPr>
        <w:t xml:space="preserve">o </w:t>
      </w:r>
      <w:r w:rsidRPr="0041210D">
        <w:rPr>
          <w:sz w:val="22"/>
          <w:szCs w:val="22"/>
        </w:rPr>
        <w:t>účast přiloží jen přílohy odpovídající společným dokumentům a</w:t>
      </w:r>
      <w:r>
        <w:rPr>
          <w:sz w:val="22"/>
          <w:szCs w:val="22"/>
        </w:rPr>
        <w:t> </w:t>
      </w:r>
      <w:r w:rsidRPr="0041210D">
        <w:rPr>
          <w:sz w:val="22"/>
          <w:szCs w:val="22"/>
        </w:rPr>
        <w:t>v elektronickém formuláři již neuvede, do kterých kategorií svou žádost podává.</w:t>
      </w:r>
    </w:p>
    <w:p w14:paraId="235DAD46" w14:textId="77777777" w:rsidR="006F55F7" w:rsidRPr="00C40BA2" w:rsidRDefault="006F55F7" w:rsidP="006F55F7">
      <w:pPr>
        <w:tabs>
          <w:tab w:val="num" w:pos="284"/>
        </w:tabs>
        <w:spacing w:after="120"/>
        <w:ind w:left="567" w:hanging="567"/>
        <w:jc w:val="both"/>
        <w:rPr>
          <w:sz w:val="22"/>
          <w:szCs w:val="22"/>
        </w:rPr>
      </w:pPr>
      <w:r w:rsidRPr="00C40BA2">
        <w:rPr>
          <w:sz w:val="22"/>
          <w:szCs w:val="22"/>
        </w:rPr>
        <w:t>5</w:t>
      </w:r>
      <w:r>
        <w:rPr>
          <w:sz w:val="22"/>
          <w:szCs w:val="22"/>
        </w:rPr>
        <w:t>.4</w:t>
      </w:r>
      <w:r w:rsidRPr="00C40BA2">
        <w:rPr>
          <w:sz w:val="22"/>
          <w:szCs w:val="22"/>
        </w:rPr>
        <w:tab/>
      </w:r>
      <w:r w:rsidRPr="00C40BA2">
        <w:rPr>
          <w:sz w:val="22"/>
          <w:szCs w:val="22"/>
        </w:rPr>
        <w:tab/>
        <w:t>Po posouzení splnění podmínek účasti vyrozumí zadavatel dodavatele o zařazení do DNS nebo o</w:t>
      </w:r>
      <w:r>
        <w:rPr>
          <w:sz w:val="22"/>
          <w:szCs w:val="22"/>
        </w:rPr>
        <w:t> </w:t>
      </w:r>
      <w:r w:rsidRPr="00C40BA2">
        <w:rPr>
          <w:sz w:val="22"/>
          <w:szCs w:val="22"/>
        </w:rPr>
        <w:t>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5BCD275A" w14:textId="77777777" w:rsidR="006F55F7" w:rsidRPr="00C40BA2" w:rsidRDefault="006F55F7" w:rsidP="006F55F7">
      <w:pPr>
        <w:tabs>
          <w:tab w:val="num" w:pos="284"/>
        </w:tabs>
        <w:spacing w:after="120"/>
        <w:ind w:left="567" w:hanging="567"/>
        <w:jc w:val="both"/>
        <w:rPr>
          <w:sz w:val="22"/>
          <w:szCs w:val="22"/>
        </w:rPr>
      </w:pPr>
      <w:r w:rsidRPr="00C40BA2">
        <w:rPr>
          <w:sz w:val="22"/>
          <w:szCs w:val="22"/>
        </w:rPr>
        <w:t>5</w:t>
      </w:r>
      <w:r>
        <w:rPr>
          <w:sz w:val="22"/>
          <w:szCs w:val="22"/>
        </w:rPr>
        <w:t>.5</w:t>
      </w:r>
      <w:r>
        <w:rPr>
          <w:sz w:val="22"/>
          <w:szCs w:val="22"/>
        </w:rPr>
        <w:tab/>
      </w:r>
      <w:r w:rsidRPr="00C40BA2">
        <w:rPr>
          <w:sz w:val="22"/>
          <w:szCs w:val="22"/>
        </w:rPr>
        <w:tab/>
        <w:t>Pokud dodavatel v průběhu trvání DNS ztratí způsobilost k zařazení do DNS, je povinen oznámit tuto skutečnost zadavateli a zadavatel dodavatele z DNS vyloučí. Komunikace dodavatele a</w:t>
      </w:r>
      <w:r>
        <w:rPr>
          <w:sz w:val="22"/>
          <w:szCs w:val="22"/>
        </w:rPr>
        <w:t> </w:t>
      </w:r>
      <w:r w:rsidRPr="00C40BA2">
        <w:rPr>
          <w:sz w:val="22"/>
          <w:szCs w:val="22"/>
        </w:rPr>
        <w:t xml:space="preserve">zadavatele probíhá prostřednictvím komunikačního modulu. </w:t>
      </w:r>
    </w:p>
    <w:p w14:paraId="686B8820" w14:textId="77777777" w:rsidR="006F55F7" w:rsidRPr="00C40BA2" w:rsidRDefault="006F55F7" w:rsidP="006F55F7">
      <w:pPr>
        <w:tabs>
          <w:tab w:val="num" w:pos="284"/>
        </w:tabs>
        <w:spacing w:after="120"/>
        <w:ind w:left="567" w:hanging="567"/>
        <w:jc w:val="both"/>
        <w:rPr>
          <w:sz w:val="22"/>
          <w:szCs w:val="22"/>
        </w:rPr>
      </w:pPr>
      <w:r>
        <w:rPr>
          <w:sz w:val="22"/>
          <w:szCs w:val="22"/>
        </w:rPr>
        <w:t>5.6</w:t>
      </w:r>
      <w:r w:rsidRPr="00C40BA2">
        <w:rPr>
          <w:sz w:val="22"/>
          <w:szCs w:val="22"/>
        </w:rPr>
        <w:tab/>
      </w:r>
      <w:r w:rsidRPr="00C40BA2">
        <w:rPr>
          <w:sz w:val="22"/>
          <w:szCs w:val="22"/>
        </w:rPr>
        <w:tab/>
        <w:t xml:space="preserve">O doručení datové zprávy v komunikačním modulu je dodavatel informován odesláním notifikačního e-mailu.  </w:t>
      </w:r>
    </w:p>
    <w:p w14:paraId="00522B11" w14:textId="77777777" w:rsidR="006F55F7" w:rsidRDefault="006F55F7" w:rsidP="006F55F7">
      <w:pPr>
        <w:tabs>
          <w:tab w:val="num" w:pos="284"/>
        </w:tabs>
        <w:spacing w:after="120"/>
        <w:ind w:left="567" w:hanging="567"/>
        <w:jc w:val="both"/>
        <w:rPr>
          <w:sz w:val="22"/>
          <w:szCs w:val="22"/>
        </w:rPr>
      </w:pPr>
    </w:p>
    <w:p w14:paraId="6B4ACCD1" w14:textId="77777777" w:rsidR="006F55F7" w:rsidRPr="00C40BA2" w:rsidRDefault="006F55F7" w:rsidP="006F55F7">
      <w:pPr>
        <w:tabs>
          <w:tab w:val="num" w:pos="284"/>
        </w:tabs>
        <w:spacing w:after="120"/>
        <w:ind w:left="567" w:hanging="567"/>
        <w:jc w:val="both"/>
        <w:rPr>
          <w:sz w:val="22"/>
          <w:szCs w:val="22"/>
        </w:rPr>
      </w:pPr>
    </w:p>
    <w:p w14:paraId="2FA05D1F" w14:textId="77777777" w:rsidR="006F55F7" w:rsidRPr="00C40BA2" w:rsidRDefault="006F55F7" w:rsidP="006F55F7">
      <w:pPr>
        <w:pStyle w:val="Nadpis5"/>
      </w:pPr>
      <w:bookmarkStart w:id="4" w:name="_Toc12614804"/>
      <w:r w:rsidRPr="00C40BA2">
        <w:lastRenderedPageBreak/>
        <w:t>Podání nabídky v dílčí zakázce DNS (mimo elektronický katalog)</w:t>
      </w:r>
      <w:bookmarkEnd w:id="4"/>
    </w:p>
    <w:p w14:paraId="36214567" w14:textId="77777777" w:rsidR="006F55F7" w:rsidRPr="00C40BA2" w:rsidRDefault="006F55F7" w:rsidP="006F55F7"/>
    <w:p w14:paraId="357063C6"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6.1</w:t>
      </w:r>
      <w:r w:rsidRPr="00C40BA2">
        <w:rPr>
          <w:sz w:val="22"/>
          <w:szCs w:val="22"/>
        </w:rPr>
        <w:tab/>
      </w:r>
      <w:r w:rsidRPr="00C40BA2">
        <w:rPr>
          <w:sz w:val="22"/>
          <w:szCs w:val="22"/>
        </w:rPr>
        <w:tab/>
        <w:t xml:space="preserve">Dodavatel podává nabídku elektronicky ve smyslu ustanovení § 211, odst. 3 Zákona a vloží ji do systému JOSEPHINE, který je umístěn na webové adrese </w:t>
      </w:r>
      <w:hyperlink r:id="rId15" w:history="1">
        <w:r w:rsidRPr="00C40BA2">
          <w:rPr>
            <w:rStyle w:val="Hypertextovodkaz"/>
            <w:rFonts w:eastAsiaTheme="majorEastAsia"/>
            <w:color w:val="auto"/>
            <w:sz w:val="22"/>
            <w:szCs w:val="22"/>
          </w:rPr>
          <w:t>https://josephine.proebiz.com/</w:t>
        </w:r>
      </w:hyperlink>
      <w:r w:rsidRPr="00C40BA2">
        <w:rPr>
          <w:rFonts w:eastAsia="Arial,Bold"/>
          <w:sz w:val="22"/>
          <w:szCs w:val="22"/>
        </w:rPr>
        <w:t>.</w:t>
      </w:r>
      <w:r w:rsidRPr="00C40BA2">
        <w:rPr>
          <w:sz w:val="22"/>
          <w:szCs w:val="22"/>
        </w:rPr>
        <w:t xml:space="preserve"> </w:t>
      </w:r>
    </w:p>
    <w:p w14:paraId="33B0773A"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6.2</w:t>
      </w:r>
      <w:r w:rsidRPr="00C40BA2">
        <w:rPr>
          <w:sz w:val="22"/>
          <w:szCs w:val="22"/>
        </w:rPr>
        <w:tab/>
      </w:r>
      <w:r w:rsidRPr="00C40BA2">
        <w:rPr>
          <w:sz w:val="22"/>
          <w:szCs w:val="22"/>
        </w:rPr>
        <w:tab/>
        <w:t>Podání nabídky v dílčí zakázce DNS provede dodavatel způsobem uvedeným v zadávací dokumentaci, a to buď vyplněním nabídkového (elektronického) formuláře s možným podáním dokumentů dle požadavku zadavatele nebo pouze podáním dokumentů bez použití nabídkového (elektronického) formuláře.</w:t>
      </w:r>
    </w:p>
    <w:p w14:paraId="13DAACD0"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6.3</w:t>
      </w:r>
      <w:r w:rsidRPr="00C40BA2">
        <w:rPr>
          <w:sz w:val="22"/>
          <w:szCs w:val="22"/>
        </w:rPr>
        <w:tab/>
      </w:r>
      <w:r w:rsidRPr="00C40BA2">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472458A4"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6.4</w:t>
      </w:r>
      <w:r w:rsidRPr="00C40BA2">
        <w:rPr>
          <w:sz w:val="22"/>
          <w:szCs w:val="22"/>
        </w:rPr>
        <w:tab/>
      </w:r>
      <w:r w:rsidRPr="00C40BA2">
        <w:rPr>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58696471"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6.5</w:t>
      </w:r>
      <w:r w:rsidRPr="00C40BA2">
        <w:rPr>
          <w:sz w:val="22"/>
          <w:szCs w:val="22"/>
        </w:rPr>
        <w:tab/>
      </w:r>
      <w:r w:rsidRPr="00C40BA2">
        <w:rPr>
          <w:sz w:val="22"/>
          <w:szCs w:val="22"/>
        </w:rPr>
        <w:tab/>
        <w:t xml:space="preserve">Podání nabídky v dílčí zakázce DNS se nešifruje. Nabídka se považuje za podanou v okamžiku jejího doručení v systému JOSEPHINE. </w:t>
      </w:r>
    </w:p>
    <w:p w14:paraId="5E3F2D39"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6.6</w:t>
      </w:r>
      <w:r w:rsidRPr="00C40BA2">
        <w:rPr>
          <w:sz w:val="22"/>
          <w:szCs w:val="22"/>
        </w:rPr>
        <w:tab/>
      </w:r>
      <w:r w:rsidRPr="00C40BA2">
        <w:rPr>
          <w:sz w:val="22"/>
          <w:szCs w:val="22"/>
        </w:rPr>
        <w:tab/>
        <w:t xml:space="preserve">Nabídka doručená </w:t>
      </w:r>
      <w:r w:rsidRPr="00C40BA2">
        <w:rPr>
          <w:b/>
          <w:sz w:val="22"/>
          <w:szCs w:val="22"/>
        </w:rPr>
        <w:t>po uplynutí lhůty</w:t>
      </w:r>
      <w:r w:rsidRPr="00C40BA2">
        <w:rPr>
          <w:sz w:val="22"/>
          <w:szCs w:val="22"/>
        </w:rPr>
        <w:t xml:space="preserve"> pro podání nabídek bude systémem přijata jako nabídka podaná po lhůtě podání nabídek; tato nabídka </w:t>
      </w:r>
      <w:r w:rsidRPr="00C40BA2">
        <w:rPr>
          <w:b/>
          <w:sz w:val="22"/>
          <w:szCs w:val="22"/>
        </w:rPr>
        <w:t>nebude zařazena mezi nabídky určené k otevírání nabídek</w:t>
      </w:r>
      <w:r w:rsidRPr="00C40BA2">
        <w:rPr>
          <w:sz w:val="22"/>
          <w:szCs w:val="22"/>
        </w:rPr>
        <w:t xml:space="preserve"> a zadavateli nebude zpřístupněna. O této skutečnosti bude dodavateli odeslán notifikační e-mail.</w:t>
      </w:r>
    </w:p>
    <w:p w14:paraId="38B6CC4F"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6.7</w:t>
      </w:r>
      <w:r w:rsidRPr="00C40BA2">
        <w:rPr>
          <w:sz w:val="22"/>
          <w:szCs w:val="22"/>
        </w:rPr>
        <w:tab/>
      </w:r>
      <w:r w:rsidRPr="00C40BA2">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57C8BC0E" w14:textId="77777777" w:rsidR="006F55F7" w:rsidRPr="00C40BA2" w:rsidRDefault="006F55F7" w:rsidP="006F55F7">
      <w:pPr>
        <w:tabs>
          <w:tab w:val="num" w:pos="284"/>
        </w:tabs>
        <w:spacing w:after="120"/>
        <w:ind w:left="567" w:hanging="567"/>
        <w:jc w:val="both"/>
        <w:rPr>
          <w:sz w:val="22"/>
          <w:szCs w:val="22"/>
        </w:rPr>
      </w:pPr>
    </w:p>
    <w:p w14:paraId="4AE33842" w14:textId="77777777" w:rsidR="006F55F7" w:rsidRPr="00C40BA2" w:rsidRDefault="006F55F7" w:rsidP="006F55F7">
      <w:pPr>
        <w:pStyle w:val="Nadpis5"/>
      </w:pPr>
      <w:bookmarkStart w:id="5" w:name="_Toc12614805"/>
      <w:r w:rsidRPr="00C40BA2">
        <w:t>Podání nabídky v dílčí zakázce DNS formou elektronického katalogu</w:t>
      </w:r>
      <w:bookmarkEnd w:id="5"/>
    </w:p>
    <w:p w14:paraId="09F20748" w14:textId="77777777" w:rsidR="006F55F7" w:rsidRPr="00C40BA2" w:rsidRDefault="006F55F7" w:rsidP="006F55F7"/>
    <w:p w14:paraId="250E1DB0"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7.1</w:t>
      </w:r>
      <w:r w:rsidRPr="00C40BA2">
        <w:rPr>
          <w:sz w:val="22"/>
          <w:szCs w:val="22"/>
        </w:rPr>
        <w:tab/>
      </w:r>
      <w:r w:rsidRPr="00C40BA2">
        <w:rPr>
          <w:sz w:val="22"/>
          <w:szCs w:val="22"/>
        </w:rPr>
        <w:tab/>
        <w:t>Dodavatel podává nabídku elektronicky ve smyslu ustanovení § 211, odst. 3 Zákona a v souladu s § 215 Zákona, a to postupem stanoveným zadavatelem. Elektronický katalog systému JOSEPHINE se nazývá „SPEED KATALOG“ a je umístěn na webové adrese https://josephine.proebiz.com/.</w:t>
      </w:r>
    </w:p>
    <w:p w14:paraId="2995BC2F"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7.2</w:t>
      </w:r>
      <w:r w:rsidRPr="00C40BA2">
        <w:rPr>
          <w:sz w:val="22"/>
          <w:szCs w:val="22"/>
        </w:rPr>
        <w:tab/>
      </w:r>
      <w:r w:rsidRPr="00C40BA2">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w:t>
      </w:r>
      <w:r w:rsidRPr="00C40BA2">
        <w:rPr>
          <w:sz w:val="22"/>
          <w:szCs w:val="22"/>
        </w:rPr>
        <w:lastRenderedPageBreak/>
        <w:t>u</w:t>
      </w:r>
      <w:r>
        <w:rPr>
          <w:sz w:val="22"/>
          <w:szCs w:val="22"/>
        </w:rPr>
        <w:t> </w:t>
      </w:r>
      <w:r w:rsidRPr="00C40BA2">
        <w:rPr>
          <w:sz w:val="22"/>
          <w:szCs w:val="22"/>
        </w:rPr>
        <w:t xml:space="preserve">jednotlivých položek katalogu ještě není podáním nabídky, dodavatel si však vyplněním katalogu vytváří prostředí pro budoucí podání nabídky v čase vyhlášení dílčí zakázky v DNS. </w:t>
      </w:r>
      <w:r w:rsidRPr="00C40BA2">
        <w:rPr>
          <w:b/>
          <w:sz w:val="22"/>
          <w:szCs w:val="22"/>
        </w:rPr>
        <w:t xml:space="preserve">Informace o </w:t>
      </w:r>
      <w:proofErr w:type="gramStart"/>
      <w:r w:rsidRPr="00C40BA2">
        <w:rPr>
          <w:b/>
          <w:sz w:val="22"/>
          <w:szCs w:val="22"/>
        </w:rPr>
        <w:t>cenách  uvedených</w:t>
      </w:r>
      <w:proofErr w:type="gramEnd"/>
      <w:r w:rsidRPr="00C40BA2">
        <w:rPr>
          <w:b/>
          <w:sz w:val="22"/>
          <w:szCs w:val="22"/>
        </w:rPr>
        <w:t xml:space="preserve"> u jednotlivých položek katalogu nejsou v průběhu trvání DNS zadavateli k dispozici.</w:t>
      </w:r>
      <w:r w:rsidRPr="00C40BA2">
        <w:rPr>
          <w:sz w:val="22"/>
          <w:szCs w:val="22"/>
        </w:rPr>
        <w:t xml:space="preserve"> </w:t>
      </w:r>
    </w:p>
    <w:p w14:paraId="70612958"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7.3</w:t>
      </w:r>
      <w:r w:rsidRPr="00C40BA2">
        <w:rPr>
          <w:sz w:val="22"/>
          <w:szCs w:val="22"/>
        </w:rPr>
        <w:tab/>
      </w:r>
      <w:r w:rsidRPr="00C40BA2">
        <w:rPr>
          <w:sz w:val="22"/>
          <w:szCs w:val="22"/>
        </w:rPr>
        <w:tab/>
        <w:t>Dodavatel podává nabídku v dílčí zakázce DNS ve lhůtě pro podání nabídek, a to buď postupem dle § 215, odst. 3 písm. a) nebo postupem dle § 215, odst. 3, písm. b) Zákona. Rozhodnutí o</w:t>
      </w:r>
      <w:r>
        <w:rPr>
          <w:sz w:val="22"/>
          <w:szCs w:val="22"/>
        </w:rPr>
        <w:t> </w:t>
      </w:r>
      <w:r w:rsidRPr="00C40BA2">
        <w:rPr>
          <w:sz w:val="22"/>
          <w:szCs w:val="22"/>
        </w:rPr>
        <w:t xml:space="preserve">postupu pro podání nabídky prostřednictvím elektronického katalogu uvede zadavatel ve Výzvě k podání nabídky. </w:t>
      </w:r>
    </w:p>
    <w:p w14:paraId="5A7BFFBE"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7.4</w:t>
      </w:r>
      <w:r w:rsidRPr="00C40BA2">
        <w:rPr>
          <w:sz w:val="22"/>
          <w:szCs w:val="22"/>
        </w:rPr>
        <w:tab/>
      </w:r>
      <w:r w:rsidRPr="00C40BA2">
        <w:rPr>
          <w:sz w:val="22"/>
          <w:szCs w:val="22"/>
        </w:rPr>
        <w:tab/>
        <w:t xml:space="preserve">V případě postupu dle § 215, odst. 3, písm. a) Zákona je dodavatel vyzván k podání nabídky v dílčí zakázce DNS tak, že zadavatel vybere požadované položky katalogu a dodavateli </w:t>
      </w:r>
      <w:r>
        <w:rPr>
          <w:sz w:val="22"/>
          <w:szCs w:val="22"/>
        </w:rPr>
        <w:t xml:space="preserve">se </w:t>
      </w:r>
      <w:r w:rsidRPr="00C40BA2">
        <w:rPr>
          <w:sz w:val="22"/>
          <w:szCs w:val="22"/>
        </w:rPr>
        <w:t xml:space="preserve">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v této zakázce. Nabídka se považuje za podanou, pokud dodavatel do konce lhůty pro podání nabídek vyjádřil s tímto podáním nabídky svůj souhlas. Souhlas s podáním nabídky vyjádří dodavatel kliknutím na ikonu „Podat nabídku“. </w:t>
      </w:r>
    </w:p>
    <w:p w14:paraId="620EEFB7"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7.5</w:t>
      </w:r>
      <w:r w:rsidRPr="00C40BA2">
        <w:rPr>
          <w:sz w:val="22"/>
          <w:szCs w:val="22"/>
        </w:rPr>
        <w:tab/>
      </w:r>
      <w:r w:rsidRPr="00C40BA2">
        <w:rPr>
          <w:sz w:val="22"/>
          <w:szCs w:val="22"/>
        </w:rPr>
        <w:tab/>
        <w:t xml:space="preserve">V případě postupu dle § 215, odst. 3, písm. b) Zákona je dodavateli oznámeno, že zadavatel vybral položky katalogu pro dílčí zakázku DNS a že nabídka dodavatele bude automaticky podána výběrem těchto položek z jeho katalogu. Dodavatel může cenové hodnoty vybraných položek aktualizovat, ale současně je oprávněn vyjádřit s podáním nabídky svůj nesouhlas. V případě, že dodavatel se do konce lhůty pro podání nabídek nevyjádří, systém JOSEPHINE v čase odpovídajícím konci lhůty pro podání nabídek automaticky vytvoří nabídku dodavatele. Nabídka bude vytvořena dle 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w:t>
      </w:r>
      <w:proofErr w:type="gramStart"/>
      <w:r w:rsidRPr="00C40BA2">
        <w:rPr>
          <w:sz w:val="22"/>
          <w:szCs w:val="22"/>
        </w:rPr>
        <w:t>konkrétní  dílčí</w:t>
      </w:r>
      <w:proofErr w:type="gramEnd"/>
      <w:r w:rsidRPr="00C40BA2">
        <w:rPr>
          <w:sz w:val="22"/>
          <w:szCs w:val="22"/>
        </w:rPr>
        <w:t xml:space="preserve"> zakázce DNS nedojde. </w:t>
      </w:r>
    </w:p>
    <w:p w14:paraId="720F3B8F" w14:textId="77777777" w:rsidR="006F55F7" w:rsidRPr="00C40BA2" w:rsidRDefault="006F55F7" w:rsidP="006F55F7">
      <w:pPr>
        <w:tabs>
          <w:tab w:val="num" w:pos="284"/>
        </w:tabs>
        <w:spacing w:after="120"/>
        <w:ind w:left="567" w:hanging="567"/>
        <w:jc w:val="both"/>
        <w:rPr>
          <w:b/>
          <w:sz w:val="22"/>
          <w:szCs w:val="22"/>
        </w:rPr>
      </w:pPr>
      <w:r w:rsidRPr="00C40BA2">
        <w:rPr>
          <w:sz w:val="22"/>
          <w:szCs w:val="22"/>
        </w:rPr>
        <w:t>7.6</w:t>
      </w:r>
      <w:r w:rsidRPr="00C40BA2">
        <w:rPr>
          <w:sz w:val="22"/>
          <w:szCs w:val="22"/>
        </w:rPr>
        <w:tab/>
      </w:r>
      <w:r w:rsidRPr="00C40BA2">
        <w:rPr>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C40BA2">
        <w:rPr>
          <w:b/>
          <w:sz w:val="22"/>
          <w:szCs w:val="22"/>
        </w:rPr>
        <w:t xml:space="preserve">Zadavatel nemá k dispozici informace o aktuálních cenách ostatních položek katalogu. </w:t>
      </w:r>
    </w:p>
    <w:p w14:paraId="4D6CD55C"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7.7</w:t>
      </w:r>
      <w:r w:rsidRPr="00C40BA2">
        <w:rPr>
          <w:sz w:val="22"/>
          <w:szCs w:val="22"/>
        </w:rPr>
        <w:tab/>
      </w:r>
      <w:r w:rsidRPr="00C40BA2">
        <w:rPr>
          <w:sz w:val="22"/>
          <w:szCs w:val="22"/>
        </w:rPr>
        <w:tab/>
        <w:t xml:space="preserve">Postup zadavatele po hodnocení nabídek v dílčí zakázce DNS je uveden ve Výzvě k podání nabídky, resp. je uveden v zadávací dokumentaci příslušného DNS. </w:t>
      </w:r>
    </w:p>
    <w:p w14:paraId="6342005D" w14:textId="77777777" w:rsidR="006F55F7" w:rsidRPr="00C40BA2" w:rsidRDefault="006F55F7" w:rsidP="006F55F7">
      <w:pPr>
        <w:autoSpaceDE w:val="0"/>
        <w:autoSpaceDN w:val="0"/>
        <w:adjustRightInd w:val="0"/>
        <w:jc w:val="both"/>
        <w:rPr>
          <w:sz w:val="22"/>
          <w:szCs w:val="22"/>
        </w:rPr>
      </w:pPr>
      <w:r w:rsidRPr="00C40BA2">
        <w:rPr>
          <w:sz w:val="22"/>
          <w:szCs w:val="22"/>
        </w:rPr>
        <w:t>xxxxxxxxxxxxxxxxxxxxxxxxxxxxxxxxxxxxxxxxxxxxxxxxxxxxxxxxxxxxxxxxxxxxxxxxxxxxxxxxxx</w:t>
      </w:r>
    </w:p>
    <w:p w14:paraId="7614D6BC" w14:textId="77777777" w:rsidR="006F55F7" w:rsidRPr="00C40BA2" w:rsidRDefault="006F55F7" w:rsidP="006F55F7">
      <w:pPr>
        <w:autoSpaceDE w:val="0"/>
        <w:autoSpaceDN w:val="0"/>
        <w:adjustRightInd w:val="0"/>
        <w:jc w:val="both"/>
        <w:rPr>
          <w:sz w:val="22"/>
          <w:szCs w:val="22"/>
        </w:rPr>
      </w:pPr>
    </w:p>
    <w:p w14:paraId="187EDA2B" w14:textId="77777777" w:rsidR="006F55F7" w:rsidRPr="00C40BA2" w:rsidRDefault="006F55F7" w:rsidP="006F55F7">
      <w:pPr>
        <w:autoSpaceDE w:val="0"/>
        <w:autoSpaceDN w:val="0"/>
        <w:adjustRightInd w:val="0"/>
        <w:jc w:val="both"/>
        <w:rPr>
          <w:b/>
          <w:sz w:val="22"/>
          <w:szCs w:val="22"/>
        </w:rPr>
      </w:pPr>
    </w:p>
    <w:p w14:paraId="55845E70" w14:textId="77777777" w:rsidR="006F55F7" w:rsidRPr="00C40BA2" w:rsidRDefault="006F55F7" w:rsidP="006F55F7">
      <w:pPr>
        <w:autoSpaceDE w:val="0"/>
        <w:autoSpaceDN w:val="0"/>
        <w:adjustRightInd w:val="0"/>
        <w:jc w:val="both"/>
        <w:rPr>
          <w:b/>
          <w:sz w:val="22"/>
          <w:szCs w:val="22"/>
        </w:rPr>
      </w:pPr>
    </w:p>
    <w:p w14:paraId="5227DF14" w14:textId="77777777" w:rsidR="006F55F7" w:rsidRPr="00C40BA2" w:rsidRDefault="006F55F7" w:rsidP="006F55F7">
      <w:pPr>
        <w:autoSpaceDE w:val="0"/>
        <w:autoSpaceDN w:val="0"/>
        <w:adjustRightInd w:val="0"/>
        <w:jc w:val="both"/>
        <w:rPr>
          <w:b/>
          <w:sz w:val="22"/>
          <w:szCs w:val="22"/>
        </w:rPr>
      </w:pPr>
      <w:r w:rsidRPr="00C40BA2">
        <w:rPr>
          <w:b/>
          <w:sz w:val="22"/>
          <w:szCs w:val="22"/>
        </w:rPr>
        <w:t>Informace zadavatele poskytnuté v souladu s ustanovením § 36, odst. 4 Zákona</w:t>
      </w:r>
    </w:p>
    <w:p w14:paraId="5EA5EDC9" w14:textId="77777777" w:rsidR="006F55F7" w:rsidRDefault="006F55F7" w:rsidP="006F55F7">
      <w:pPr>
        <w:autoSpaceDE w:val="0"/>
        <w:autoSpaceDN w:val="0"/>
        <w:adjustRightInd w:val="0"/>
        <w:jc w:val="both"/>
        <w:rPr>
          <w:sz w:val="22"/>
          <w:szCs w:val="22"/>
        </w:rPr>
      </w:pPr>
      <w:r w:rsidRPr="00C40BA2">
        <w:rPr>
          <w:sz w:val="22"/>
          <w:szCs w:val="22"/>
        </w:rPr>
        <w:t xml:space="preserve">Požadavky na elektronickou komunikaci byly zpracovány společností </w:t>
      </w:r>
      <w:r>
        <w:rPr>
          <w:sz w:val="22"/>
          <w:szCs w:val="22"/>
        </w:rPr>
        <w:t>PROEBIZ</w:t>
      </w:r>
      <w:r w:rsidRPr="00C40BA2">
        <w:rPr>
          <w:sz w:val="22"/>
          <w:szCs w:val="22"/>
        </w:rPr>
        <w:t xml:space="preserve"> s.r.o., Masarykovo nám. 33/52, 702 00 Ostrava – Moravská Ostrava.</w:t>
      </w:r>
      <w:r>
        <w:rPr>
          <w:sz w:val="22"/>
          <w:szCs w:val="22"/>
        </w:rPr>
        <w:t xml:space="preserve"> </w:t>
      </w:r>
    </w:p>
    <w:p w14:paraId="1EA02AF6" w14:textId="77777777" w:rsidR="006F55F7" w:rsidRDefault="006F55F7" w:rsidP="006F55F7">
      <w:pPr>
        <w:autoSpaceDE w:val="0"/>
        <w:autoSpaceDN w:val="0"/>
        <w:adjustRightInd w:val="0"/>
        <w:jc w:val="both"/>
        <w:rPr>
          <w:sz w:val="22"/>
          <w:szCs w:val="22"/>
        </w:rPr>
      </w:pPr>
    </w:p>
    <w:p w14:paraId="019CEB46" w14:textId="77777777" w:rsidR="006F55F7" w:rsidRDefault="006F55F7" w:rsidP="006F55F7">
      <w:pPr>
        <w:autoSpaceDE w:val="0"/>
        <w:autoSpaceDN w:val="0"/>
        <w:adjustRightInd w:val="0"/>
        <w:jc w:val="both"/>
        <w:rPr>
          <w:sz w:val="22"/>
          <w:szCs w:val="22"/>
        </w:rPr>
      </w:pPr>
    </w:p>
    <w:p w14:paraId="005257B0" w14:textId="77777777" w:rsidR="00CB18E9" w:rsidRDefault="00CB18E9" w:rsidP="006F55F7">
      <w:pPr>
        <w:pStyle w:val="VZ11nadpis"/>
        <w:tabs>
          <w:tab w:val="left" w:pos="708"/>
        </w:tabs>
        <w:spacing w:before="0"/>
        <w:ind w:left="0" w:firstLine="0"/>
        <w:jc w:val="both"/>
        <w:rPr>
          <w:sz w:val="22"/>
          <w:szCs w:val="22"/>
        </w:rPr>
      </w:pPr>
    </w:p>
    <w:sectPr w:rsidR="00CB18E9" w:rsidSect="00183BE3">
      <w:headerReference w:type="default" r:id="rId16"/>
      <w:pgSz w:w="11906" w:h="16838"/>
      <w:pgMar w:top="238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C5127C" w14:textId="77777777" w:rsidR="00536ABC" w:rsidRDefault="00536ABC" w:rsidP="00183BE3">
      <w:r>
        <w:separator/>
      </w:r>
    </w:p>
  </w:endnote>
  <w:endnote w:type="continuationSeparator" w:id="0">
    <w:p w14:paraId="1EF82B5A" w14:textId="77777777" w:rsidR="00536ABC" w:rsidRDefault="00536ABC" w:rsidP="00183BE3">
      <w:r>
        <w:continuationSeparator/>
      </w:r>
    </w:p>
  </w:endnote>
  <w:endnote w:type="continuationNotice" w:id="1">
    <w:p w14:paraId="74D6B693" w14:textId="77777777" w:rsidR="00536ABC" w:rsidRDefault="00536A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Bold">
    <w:altName w:val="MS Mincho"/>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7200E" w14:textId="77777777" w:rsidR="00536ABC" w:rsidRDefault="00536ABC" w:rsidP="00183BE3">
      <w:r>
        <w:separator/>
      </w:r>
    </w:p>
  </w:footnote>
  <w:footnote w:type="continuationSeparator" w:id="0">
    <w:p w14:paraId="60C90377" w14:textId="77777777" w:rsidR="00536ABC" w:rsidRDefault="00536ABC" w:rsidP="00183BE3">
      <w:r>
        <w:continuationSeparator/>
      </w:r>
    </w:p>
  </w:footnote>
  <w:footnote w:type="continuationNotice" w:id="1">
    <w:p w14:paraId="26954290" w14:textId="77777777" w:rsidR="00536ABC" w:rsidRDefault="00536A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0A7E0" w14:textId="77777777" w:rsidR="00E1345A" w:rsidRDefault="00E1345A">
    <w:pPr>
      <w:pStyle w:val="Zhlav"/>
    </w:pPr>
    <w:r>
      <w:rPr>
        <w:noProof/>
      </w:rPr>
      <w:drawing>
        <wp:anchor distT="0" distB="0" distL="114300" distR="114300" simplePos="0" relativeHeight="251661312" behindDoc="0" locked="0" layoutInCell="1" allowOverlap="1" wp14:anchorId="7DF6A014" wp14:editId="79681F64">
          <wp:simplePos x="0" y="0"/>
          <wp:positionH relativeFrom="margin">
            <wp:posOffset>3576955</wp:posOffset>
          </wp:positionH>
          <wp:positionV relativeFrom="page">
            <wp:posOffset>583869</wp:posOffset>
          </wp:positionV>
          <wp:extent cx="2179320" cy="615315"/>
          <wp:effectExtent l="0" t="0" r="0" b="0"/>
          <wp:wrapSquare wrapText="bothSides"/>
          <wp:docPr id="5"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Pr>
        <w:noProof/>
      </w:rPr>
      <w:drawing>
        <wp:anchor distT="0" distB="0" distL="114300" distR="114300" simplePos="0" relativeHeight="251660288" behindDoc="0" locked="0" layoutInCell="1" allowOverlap="1" wp14:anchorId="2A89308C" wp14:editId="6C183004">
          <wp:simplePos x="0" y="0"/>
          <wp:positionH relativeFrom="page">
            <wp:posOffset>899795</wp:posOffset>
          </wp:positionH>
          <wp:positionV relativeFrom="page">
            <wp:posOffset>629920</wp:posOffset>
          </wp:positionV>
          <wp:extent cx="1866900" cy="50482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165071"/>
    <w:multiLevelType w:val="hybridMultilevel"/>
    <w:tmpl w:val="378ECFC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5CCE111D"/>
    <w:multiLevelType w:val="hybridMultilevel"/>
    <w:tmpl w:val="74C663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520589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4462661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olarčíková Eva, Ing.">
    <w15:presenceInfo w15:providerId="AD" w15:userId="S::kolarcikovae@dpo.cz::9027cf3e-f0fa-4c41-a57a-ba1d1f8f4e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54E"/>
    <w:rsid w:val="0000663B"/>
    <w:rsid w:val="00024F30"/>
    <w:rsid w:val="00032E35"/>
    <w:rsid w:val="00077E29"/>
    <w:rsid w:val="00081192"/>
    <w:rsid w:val="000872F7"/>
    <w:rsid w:val="0008791A"/>
    <w:rsid w:val="000A51FA"/>
    <w:rsid w:val="000C6FA5"/>
    <w:rsid w:val="00103A6C"/>
    <w:rsid w:val="00116A23"/>
    <w:rsid w:val="0016520F"/>
    <w:rsid w:val="0018209E"/>
    <w:rsid w:val="00183BE3"/>
    <w:rsid w:val="00190E3D"/>
    <w:rsid w:val="001913E3"/>
    <w:rsid w:val="00196620"/>
    <w:rsid w:val="00196DEE"/>
    <w:rsid w:val="001D5E8B"/>
    <w:rsid w:val="00255B4B"/>
    <w:rsid w:val="002666D2"/>
    <w:rsid w:val="00266A40"/>
    <w:rsid w:val="002761BE"/>
    <w:rsid w:val="00282188"/>
    <w:rsid w:val="00290855"/>
    <w:rsid w:val="002A12A8"/>
    <w:rsid w:val="002B681F"/>
    <w:rsid w:val="002B6E9B"/>
    <w:rsid w:val="002E3678"/>
    <w:rsid w:val="002F1430"/>
    <w:rsid w:val="003231E8"/>
    <w:rsid w:val="003906E8"/>
    <w:rsid w:val="003C750C"/>
    <w:rsid w:val="003E5DDE"/>
    <w:rsid w:val="003F054B"/>
    <w:rsid w:val="00401E3D"/>
    <w:rsid w:val="00402345"/>
    <w:rsid w:val="00417093"/>
    <w:rsid w:val="004271EA"/>
    <w:rsid w:val="00434FE0"/>
    <w:rsid w:val="00463FB7"/>
    <w:rsid w:val="0047104A"/>
    <w:rsid w:val="004948C8"/>
    <w:rsid w:val="004A0CC8"/>
    <w:rsid w:val="004A79E7"/>
    <w:rsid w:val="004C0D7B"/>
    <w:rsid w:val="004C4209"/>
    <w:rsid w:val="004F358A"/>
    <w:rsid w:val="0050002F"/>
    <w:rsid w:val="00513EC3"/>
    <w:rsid w:val="005143FA"/>
    <w:rsid w:val="00531DD6"/>
    <w:rsid w:val="00536ABC"/>
    <w:rsid w:val="005445D1"/>
    <w:rsid w:val="005471ED"/>
    <w:rsid w:val="00572326"/>
    <w:rsid w:val="0058651A"/>
    <w:rsid w:val="00592F1F"/>
    <w:rsid w:val="005936E3"/>
    <w:rsid w:val="005965EE"/>
    <w:rsid w:val="005C745F"/>
    <w:rsid w:val="005E34E5"/>
    <w:rsid w:val="005E59AE"/>
    <w:rsid w:val="006706E9"/>
    <w:rsid w:val="006D1777"/>
    <w:rsid w:val="006F55F7"/>
    <w:rsid w:val="007319BB"/>
    <w:rsid w:val="00772F77"/>
    <w:rsid w:val="0077666D"/>
    <w:rsid w:val="00782EA7"/>
    <w:rsid w:val="0078374D"/>
    <w:rsid w:val="00785539"/>
    <w:rsid w:val="00794000"/>
    <w:rsid w:val="007A79B0"/>
    <w:rsid w:val="007C0873"/>
    <w:rsid w:val="007C4554"/>
    <w:rsid w:val="007D7BB9"/>
    <w:rsid w:val="007F0EF6"/>
    <w:rsid w:val="008269A9"/>
    <w:rsid w:val="00840ED2"/>
    <w:rsid w:val="00855DD6"/>
    <w:rsid w:val="00877AC9"/>
    <w:rsid w:val="008B2827"/>
    <w:rsid w:val="008C2501"/>
    <w:rsid w:val="008C44E7"/>
    <w:rsid w:val="00936F3A"/>
    <w:rsid w:val="009A5655"/>
    <w:rsid w:val="009E50B2"/>
    <w:rsid w:val="009E6809"/>
    <w:rsid w:val="009F43DC"/>
    <w:rsid w:val="00A00CAF"/>
    <w:rsid w:val="00A12115"/>
    <w:rsid w:val="00A52959"/>
    <w:rsid w:val="00A562D1"/>
    <w:rsid w:val="00A77967"/>
    <w:rsid w:val="00AB5C68"/>
    <w:rsid w:val="00AB7D35"/>
    <w:rsid w:val="00AD335C"/>
    <w:rsid w:val="00AE498B"/>
    <w:rsid w:val="00AF6306"/>
    <w:rsid w:val="00B0258D"/>
    <w:rsid w:val="00B363AA"/>
    <w:rsid w:val="00B41A37"/>
    <w:rsid w:val="00B43FCC"/>
    <w:rsid w:val="00B47E97"/>
    <w:rsid w:val="00B54901"/>
    <w:rsid w:val="00B62741"/>
    <w:rsid w:val="00B62ABB"/>
    <w:rsid w:val="00B745FE"/>
    <w:rsid w:val="00BB193B"/>
    <w:rsid w:val="00BC70E1"/>
    <w:rsid w:val="00BD6CCB"/>
    <w:rsid w:val="00C465C6"/>
    <w:rsid w:val="00C519A6"/>
    <w:rsid w:val="00C74B52"/>
    <w:rsid w:val="00C76F9A"/>
    <w:rsid w:val="00C77096"/>
    <w:rsid w:val="00C83138"/>
    <w:rsid w:val="00CA5D6E"/>
    <w:rsid w:val="00CB18E9"/>
    <w:rsid w:val="00CD2E3F"/>
    <w:rsid w:val="00CD5A3D"/>
    <w:rsid w:val="00CE3E16"/>
    <w:rsid w:val="00CF513F"/>
    <w:rsid w:val="00D020CF"/>
    <w:rsid w:val="00D431B1"/>
    <w:rsid w:val="00D778F9"/>
    <w:rsid w:val="00DA173A"/>
    <w:rsid w:val="00DA5F20"/>
    <w:rsid w:val="00DB1B1B"/>
    <w:rsid w:val="00DD357D"/>
    <w:rsid w:val="00DE16B5"/>
    <w:rsid w:val="00DE3E4E"/>
    <w:rsid w:val="00E0682F"/>
    <w:rsid w:val="00E1345A"/>
    <w:rsid w:val="00E14CE9"/>
    <w:rsid w:val="00E4404C"/>
    <w:rsid w:val="00E66F78"/>
    <w:rsid w:val="00E959AA"/>
    <w:rsid w:val="00ED5235"/>
    <w:rsid w:val="00EF678D"/>
    <w:rsid w:val="00F11B0D"/>
    <w:rsid w:val="00F2047E"/>
    <w:rsid w:val="00F225E7"/>
    <w:rsid w:val="00F454E2"/>
    <w:rsid w:val="00F52578"/>
    <w:rsid w:val="00F73A9D"/>
    <w:rsid w:val="00F8381C"/>
    <w:rsid w:val="00F90BE5"/>
    <w:rsid w:val="00F93167"/>
    <w:rsid w:val="00FA1FCA"/>
    <w:rsid w:val="00FB4DEE"/>
    <w:rsid w:val="00FF054E"/>
    <w:rsid w:val="00FF1F9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D7ABE"/>
  <w15:docId w15:val="{21A20379-FA84-4A3D-84FD-8DC5C5198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unhideWhenUsed/>
    <w:qFormat/>
    <w:rsid w:val="00DA5F20"/>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DA5F20"/>
    <w:rPr>
      <w:rFonts w:asciiTheme="majorHAnsi" w:eastAsiaTheme="majorEastAsia" w:hAnsiTheme="majorHAnsi" w:cstheme="majorBidi"/>
      <w:color w:val="243F60" w:themeColor="accent1" w:themeShade="7F"/>
      <w:sz w:val="24"/>
      <w:szCs w:val="24"/>
      <w:lang w:eastAsia="cs-CZ"/>
    </w:rPr>
  </w:style>
  <w:style w:type="paragraph" w:customStyle="1" w:styleId="Default">
    <w:name w:val="Default"/>
    <w:rsid w:val="00DA5F20"/>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semiHidden/>
    <w:unhideWhenUsed/>
    <w:rsid w:val="005143FA"/>
    <w:rPr>
      <w:sz w:val="20"/>
      <w:szCs w:val="20"/>
    </w:rPr>
  </w:style>
  <w:style w:type="character" w:customStyle="1" w:styleId="TextkomenteChar">
    <w:name w:val="Text komentáře Char"/>
    <w:basedOn w:val="Standardnpsmoodstavce"/>
    <w:link w:val="Textkomente"/>
    <w:uiPriority w:val="99"/>
    <w:semiHidden/>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Zhlav">
    <w:name w:val="header"/>
    <w:basedOn w:val="Normln"/>
    <w:link w:val="ZhlavChar"/>
    <w:uiPriority w:val="99"/>
    <w:unhideWhenUsed/>
    <w:rsid w:val="00183BE3"/>
    <w:pPr>
      <w:tabs>
        <w:tab w:val="center" w:pos="4536"/>
        <w:tab w:val="right" w:pos="9072"/>
      </w:tabs>
    </w:pPr>
  </w:style>
  <w:style w:type="character" w:customStyle="1" w:styleId="ZhlavChar">
    <w:name w:val="Záhlaví Char"/>
    <w:basedOn w:val="Standardnpsmoodstavce"/>
    <w:link w:val="Zhlav"/>
    <w:uiPriority w:val="99"/>
    <w:rsid w:val="00183BE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83BE3"/>
    <w:pPr>
      <w:tabs>
        <w:tab w:val="center" w:pos="4536"/>
        <w:tab w:val="right" w:pos="9072"/>
      </w:tabs>
    </w:pPr>
  </w:style>
  <w:style w:type="character" w:customStyle="1" w:styleId="ZpatChar">
    <w:name w:val="Zápatí Char"/>
    <w:basedOn w:val="Standardnpsmoodstavce"/>
    <w:link w:val="Zpat"/>
    <w:uiPriority w:val="99"/>
    <w:rsid w:val="00183BE3"/>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unhideWhenUsed/>
    <w:qFormat/>
    <w:rsid w:val="00E1345A"/>
    <w:pPr>
      <w:tabs>
        <w:tab w:val="left" w:pos="480"/>
        <w:tab w:val="right" w:pos="9062"/>
      </w:tabs>
      <w:spacing w:before="360"/>
      <w:ind w:left="426" w:hanging="426"/>
    </w:pPr>
    <w:rPr>
      <w:rFonts w:asciiTheme="majorHAnsi" w:hAnsiTheme="majorHAnsi"/>
      <w:b/>
      <w:bCs/>
      <w:caps/>
    </w:rPr>
  </w:style>
  <w:style w:type="paragraph" w:styleId="Revize">
    <w:name w:val="Revision"/>
    <w:hidden/>
    <w:uiPriority w:val="99"/>
    <w:semiHidden/>
    <w:rsid w:val="00196620"/>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406510">
      <w:bodyDiv w:val="1"/>
      <w:marLeft w:val="0"/>
      <w:marRight w:val="0"/>
      <w:marTop w:val="0"/>
      <w:marBottom w:val="0"/>
      <w:divBdr>
        <w:top w:val="none" w:sz="0" w:space="0" w:color="auto"/>
        <w:left w:val="none" w:sz="0" w:space="0" w:color="auto"/>
        <w:bottom w:val="none" w:sz="0" w:space="0" w:color="auto"/>
        <w:right w:val="none" w:sz="0" w:space="0" w:color="auto"/>
      </w:divBdr>
    </w:div>
    <w:div w:id="903372785">
      <w:bodyDiv w:val="1"/>
      <w:marLeft w:val="0"/>
      <w:marRight w:val="0"/>
      <w:marTop w:val="0"/>
      <w:marBottom w:val="0"/>
      <w:divBdr>
        <w:top w:val="none" w:sz="0" w:space="0" w:color="auto"/>
        <w:left w:val="none" w:sz="0" w:space="0" w:color="auto"/>
        <w:bottom w:val="none" w:sz="0" w:space="0" w:color="auto"/>
        <w:right w:val="none" w:sz="0" w:space="0" w:color="auto"/>
      </w:divBdr>
    </w:div>
    <w:div w:id="10579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dc19e6d-106c-4d90-aa7a-8610c939c6af" xsi:nil="true"/>
    <lcf76f155ced4ddcb4097134ff3c332f xmlns="cb3b58e9-9887-4727-b0ac-ffa83cda4e5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88A6B25407EF947A16D2EA369A26834" ma:contentTypeVersion="10" ma:contentTypeDescription="Vytvoří nový dokument" ma:contentTypeScope="" ma:versionID="a0ad15f340f4fd8860231f5db39bb7b7">
  <xsd:schema xmlns:xsd="http://www.w3.org/2001/XMLSchema" xmlns:xs="http://www.w3.org/2001/XMLSchema" xmlns:p="http://schemas.microsoft.com/office/2006/metadata/properties" xmlns:ns2="cb3b58e9-9887-4727-b0ac-ffa83cda4e52" xmlns:ns3="9dc19e6d-106c-4d90-aa7a-8610c939c6af" targetNamespace="http://schemas.microsoft.com/office/2006/metadata/properties" ma:root="true" ma:fieldsID="123ccf773ca729b10e5d2440343f6d0d" ns2:_="" ns3:_="">
    <xsd:import namespace="cb3b58e9-9887-4727-b0ac-ffa83cda4e52"/>
    <xsd:import namespace="9dc19e6d-106c-4d90-aa7a-8610c939c6a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3b58e9-9887-4727-b0ac-ffa83cda4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ea48900b-b177-415a-9b1c-9079cb06753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c19e6d-106c-4d90-aa7a-8610c939c6a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c42e6a-3eae-4005-8960-a661c69f0c1f}" ma:internalName="TaxCatchAll" ma:showField="CatchAllData" ma:web="9dc19e6d-106c-4d90-aa7a-8610c939c6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3BB2E9-ED08-454D-AF51-93324EFC5744}">
  <ds:schemaRefs>
    <ds:schemaRef ds:uri="http://schemas.microsoft.com/office/2006/metadata/properties"/>
    <ds:schemaRef ds:uri="http://schemas.microsoft.com/office/infopath/2007/PartnerControls"/>
    <ds:schemaRef ds:uri="9dc19e6d-106c-4d90-aa7a-8610c939c6af"/>
    <ds:schemaRef ds:uri="cb3b58e9-9887-4727-b0ac-ffa83cda4e52"/>
  </ds:schemaRefs>
</ds:datastoreItem>
</file>

<file path=customXml/itemProps2.xml><?xml version="1.0" encoding="utf-8"?>
<ds:datastoreItem xmlns:ds="http://schemas.openxmlformats.org/officeDocument/2006/customXml" ds:itemID="{7936A1A8-D534-40AB-875D-5A35F2815F09}">
  <ds:schemaRefs>
    <ds:schemaRef ds:uri="http://schemas.microsoft.com/sharepoint/v3/contenttype/forms"/>
  </ds:schemaRefs>
</ds:datastoreItem>
</file>

<file path=customXml/itemProps3.xml><?xml version="1.0" encoding="utf-8"?>
<ds:datastoreItem xmlns:ds="http://schemas.openxmlformats.org/officeDocument/2006/customXml" ds:itemID="{192BDC0E-2D72-48CC-9901-F8CF118ACF80}"/>
</file>

<file path=docProps/app.xml><?xml version="1.0" encoding="utf-8"?>
<Properties xmlns="http://schemas.openxmlformats.org/officeDocument/2006/extended-properties" xmlns:vt="http://schemas.openxmlformats.org/officeDocument/2006/docPropsVTypes">
  <Template>Normal.dotm</Template>
  <TotalTime>2</TotalTime>
  <Pages>8</Pages>
  <Words>3711</Words>
  <Characters>21900</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SS</Company>
  <LinksUpToDate>false</LinksUpToDate>
  <CharactersWithSpaces>25560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Kolarčíková Eva, Ing.</cp:lastModifiedBy>
  <cp:revision>9</cp:revision>
  <dcterms:created xsi:type="dcterms:W3CDTF">2020-10-20T12:22:00Z</dcterms:created>
  <dcterms:modified xsi:type="dcterms:W3CDTF">2026-02-16T12:57:00Z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0x010100C88A6B25407EF947A16D2EA369A26834</vt:lpwstr>
  </property>
  <property fmtid="{D5CDD505-2E9C-101B-9397-08002B2CF9AE}" pid="3" name="MediaServiceImageTags">
    <vt:lpwstr/>
  </property>
</Properties>
</file>